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 xml:space="preserve">Directions related to national </w:t>
      </w:r>
      <w:proofErr w:type="gramStart"/>
      <w:r w:rsidRPr="57F2BD47">
        <w:rPr>
          <w:rFonts w:ascii="Arial" w:hAnsi="Arial" w:cs="Arial"/>
        </w:rPr>
        <w:t>security</w:t>
      </w:r>
      <w:proofErr w:type="gramEnd"/>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6" w:name="_DV_M55"/>
      <w:bookmarkStart w:id="57" w:name="_DV_M56"/>
      <w:bookmarkStart w:id="58" w:name="_DV_M57"/>
      <w:bookmarkEnd w:id="56"/>
      <w:bookmarkEnd w:id="57"/>
      <w:bookmarkEnd w:id="58"/>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4B4935A8" w:rsidR="006620B9" w:rsidRDefault="00CA2ECB" w:rsidP="0089156F">
      <w:pPr>
        <w:widowControl/>
        <w:tabs>
          <w:tab w:val="left" w:pos="1701"/>
          <w:tab w:val="left" w:pos="2552"/>
        </w:tabs>
        <w:ind w:left="2552" w:hanging="1701"/>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ins w:id="69" w:author="Angela Quinn (NESO)" w:date="2024-10-18T06:59:00Z">
        <w:r w:rsidR="006620B9" w:rsidRPr="3C33E688">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ins w:id="71" w:author="Angela Quinn (NESO)" w:date="2024-10-18T07:00:00Z">
        <w:r w:rsidRPr="508537A7">
          <w:rPr>
            <w:rFonts w:ascii="Arial" w:hAnsi="Arial" w:cs="Arial"/>
          </w:rPr>
          <w:t>i</w:t>
        </w:r>
      </w:ins>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ins w:id="81" w:author="Angela Quinn (NESO)" w:date="2024-10-18T07:01:00Z">
        <w:r w:rsidR="2D13B17F" w:rsidRPr="508537A7">
          <w:rPr>
            <w:rFonts w:ascii="Arial" w:hAnsi="Arial" w:cs="Arial"/>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2BD2E653"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119" w:name="_DV_M71"/>
      <w:bookmarkEnd w:id="119"/>
      <w:r>
        <w:rPr>
          <w:rFonts w:ascii="Arial" w:hAnsi="Arial" w:cs="Arial"/>
        </w:rPr>
        <w:tab/>
      </w:r>
      <w:r w:rsidRPr="398B6167">
        <w:rPr>
          <w:rFonts w:ascii="Arial" w:hAnsi="Arial" w:cs="Arial"/>
        </w:rPr>
        <w:t>(b)</w:t>
      </w:r>
      <w:r>
        <w:rPr>
          <w:rFonts w:ascii="Arial" w:hAnsi="Arial" w:cs="Arial"/>
        </w:rPr>
        <w:tab/>
      </w:r>
      <w:del w:id="120" w:author="Lizzie Timmins (NESO)" w:date="2024-11-05T14:25:00Z">
        <w:r w:rsidRPr="398B6167" w:rsidDel="009B2BD6">
          <w:rPr>
            <w:rFonts w:ascii="Arial" w:hAnsi="Arial" w:cs="Arial"/>
          </w:rPr>
          <w:delText xml:space="preserve">Should the </w:delText>
        </w:r>
        <w:r w:rsidRPr="398B6167" w:rsidDel="009B2BD6">
          <w:rPr>
            <w:rFonts w:ascii="Arial" w:hAnsi="Arial" w:cs="Arial"/>
            <w:b/>
            <w:bCs/>
          </w:rPr>
          <w:delText>User</w:delText>
        </w:r>
        <w:r w:rsidRPr="398B6167" w:rsidDel="009B2BD6">
          <w:rPr>
            <w:rFonts w:ascii="Arial" w:hAnsi="Arial" w:cs="Arial"/>
          </w:rPr>
          <w:delText xml:space="preserve"> be uncertain as to whether an </w:delText>
        </w:r>
        <w:r w:rsidRPr="398B6167" w:rsidDel="009B2BD6">
          <w:rPr>
            <w:rFonts w:ascii="Arial" w:hAnsi="Arial" w:cs="Arial"/>
            <w:b/>
            <w:bCs/>
          </w:rPr>
          <w:delText>Embedded Power Station</w:delText>
        </w:r>
        <w:r w:rsidRPr="398B6167" w:rsidDel="009B2BD6">
          <w:rPr>
            <w:rFonts w:ascii="Arial" w:hAnsi="Arial" w:cs="Arial"/>
          </w:rPr>
          <w:delText xml:space="preserve"> (either singularly or as part of a group) has a significant impact on the </w:delText>
        </w:r>
        <w:r w:rsidRPr="398B6167" w:rsidDel="009B2BD6">
          <w:rPr>
            <w:rFonts w:ascii="Arial" w:hAnsi="Arial" w:cs="Arial"/>
            <w:b/>
            <w:bCs/>
          </w:rPr>
          <w:delText>NETS</w:delText>
        </w:r>
        <w:r w:rsidRPr="398B6167" w:rsidDel="009B2BD6">
          <w:rPr>
            <w:rFonts w:ascii="Arial" w:hAnsi="Arial" w:cs="Arial"/>
          </w:rPr>
          <w:delText xml:space="preserve"> and should be classed as a </w:delText>
        </w:r>
        <w:r w:rsidRPr="398B6167" w:rsidDel="009B2BD6">
          <w:rPr>
            <w:rFonts w:ascii="Arial" w:hAnsi="Arial" w:cs="Arial"/>
            <w:b/>
            <w:bCs/>
          </w:rPr>
          <w:delText>Relevant Embedded Power Station</w:delText>
        </w:r>
        <w:r w:rsidRPr="398B6167" w:rsidDel="009B2BD6">
          <w:rPr>
            <w:rFonts w:ascii="Arial" w:hAnsi="Arial" w:cs="Arial"/>
          </w:rPr>
          <w:delText xml:space="preserve">, the </w:delText>
        </w:r>
        <w:r w:rsidRPr="398B6167" w:rsidDel="009B2BD6">
          <w:rPr>
            <w:rFonts w:ascii="Arial" w:hAnsi="Arial" w:cs="Arial"/>
            <w:b/>
            <w:bCs/>
          </w:rPr>
          <w:delText>User</w:delText>
        </w:r>
        <w:r w:rsidRPr="398B6167" w:rsidDel="009B2BD6">
          <w:rPr>
            <w:rFonts w:ascii="Arial" w:hAnsi="Arial" w:cs="Arial"/>
          </w:rPr>
          <w:delText xml:space="preserve"> shall submit a request to </w:delText>
        </w:r>
        <w:r w:rsidRPr="398B6167" w:rsidDel="009B2BD6">
          <w:rPr>
            <w:rFonts w:ascii="Arial" w:hAnsi="Arial" w:cs="Arial"/>
            <w:b/>
            <w:bCs/>
          </w:rPr>
          <w:delText>The Company</w:delText>
        </w:r>
        <w:r w:rsidRPr="398B6167" w:rsidDel="009B2BD6">
          <w:rPr>
            <w:rFonts w:ascii="Arial" w:hAnsi="Arial" w:cs="Arial"/>
          </w:rPr>
          <w:delText xml:space="preserve"> for an </w:delText>
        </w:r>
        <w:r w:rsidRPr="398B6167" w:rsidDel="009B2BD6">
          <w:rPr>
            <w:rFonts w:ascii="Arial" w:hAnsi="Arial" w:cs="Arial"/>
            <w:b/>
            <w:bCs/>
          </w:rPr>
          <w:delText xml:space="preserve">Evaluation of Transmission Impact </w:delText>
        </w:r>
        <w:r w:rsidRPr="398B6167" w:rsidDel="009B2BD6">
          <w:rPr>
            <w:rFonts w:ascii="Arial" w:hAnsi="Arial" w:cs="Arial"/>
          </w:rPr>
          <w:delText>on behalf of the</w:delText>
        </w:r>
        <w:r w:rsidRPr="398B6167" w:rsidDel="009B2BD6">
          <w:rPr>
            <w:rFonts w:ascii="Arial" w:hAnsi="Arial" w:cs="Arial"/>
            <w:b/>
            <w:bCs/>
          </w:rPr>
          <w:delText xml:space="preserve"> Embedded Power Station</w:delText>
        </w:r>
        <w:r w:rsidRPr="398B6167" w:rsidDel="009B2BD6">
          <w:rPr>
            <w:rFonts w:ascii="Arial" w:hAnsi="Arial" w:cs="Arial"/>
          </w:rPr>
          <w:delText xml:space="preserve"> as per Paragraph 6.5.1(c).</w:delText>
        </w:r>
        <w:r w:rsidRPr="398B6167" w:rsidDel="009B2BD6">
          <w:rPr>
            <w:rFonts w:ascii="Arial" w:hAnsi="Arial" w:cs="Arial"/>
            <w:b/>
            <w:bCs/>
          </w:rPr>
          <w:delText xml:space="preserve"> </w:delText>
        </w:r>
        <w:r w:rsidRPr="398B6167" w:rsidDel="009B2BD6">
          <w:rPr>
            <w:rFonts w:ascii="Arial" w:hAnsi="Arial" w:cs="Arial"/>
          </w:rPr>
          <w:delText xml:space="preserve">For avoidance of doubt, such significant impact will be deemed if the </w:delText>
        </w:r>
        <w:r w:rsidRPr="398B6167" w:rsidDel="009B2BD6">
          <w:rPr>
            <w:rFonts w:ascii="Arial" w:hAnsi="Arial" w:cs="Arial"/>
            <w:b/>
            <w:bCs/>
          </w:rPr>
          <w:delText xml:space="preserve">Embedded Power Station </w:delText>
        </w:r>
        <w:r w:rsidRPr="398B6167" w:rsidDel="009B2BD6">
          <w:rPr>
            <w:rFonts w:ascii="Arial" w:hAnsi="Arial" w:cs="Arial"/>
          </w:rPr>
          <w:delText xml:space="preserve">involves an </w:delText>
        </w:r>
        <w:r w:rsidRPr="398B6167" w:rsidDel="009B2BD6">
          <w:rPr>
            <w:rFonts w:ascii="Arial" w:hAnsi="Arial" w:cs="Arial"/>
            <w:b/>
            <w:bCs/>
          </w:rPr>
          <w:lastRenderedPageBreak/>
          <w:delText>Active Power</w:delText>
        </w:r>
        <w:r w:rsidRPr="398B6167" w:rsidDel="009B2BD6">
          <w:rPr>
            <w:rFonts w:ascii="Arial" w:hAnsi="Arial" w:cs="Arial"/>
          </w:rPr>
          <w:delText xml:space="preserve">, </w:delText>
        </w:r>
        <w:r w:rsidRPr="398B6167" w:rsidDel="009B2BD6">
          <w:rPr>
            <w:rFonts w:ascii="Arial" w:hAnsi="Arial" w:cs="Arial"/>
            <w:b/>
            <w:bCs/>
          </w:rPr>
          <w:delText>Apparent Power</w:delText>
        </w:r>
        <w:r w:rsidRPr="398B6167" w:rsidDel="009B2BD6">
          <w:rPr>
            <w:rFonts w:ascii="Arial" w:hAnsi="Arial" w:cs="Arial"/>
          </w:rPr>
          <w:delText xml:space="preserve">, </w:delText>
        </w:r>
        <w:r w:rsidRPr="398B6167" w:rsidDel="009B2BD6">
          <w:rPr>
            <w:rFonts w:ascii="Arial" w:hAnsi="Arial" w:cs="Arial"/>
            <w:b/>
            <w:bCs/>
          </w:rPr>
          <w:delText>Reactive Power</w:delText>
        </w:r>
        <w:r w:rsidRPr="398B6167" w:rsidDel="009B2BD6">
          <w:rPr>
            <w:rFonts w:ascii="Arial" w:hAnsi="Arial" w:cs="Arial"/>
          </w:rPr>
          <w:delText xml:space="preserve">, kiloamp or kilovolt value larger than as advised by </w:delText>
        </w:r>
        <w:r w:rsidRPr="398B6167" w:rsidDel="009B2BD6">
          <w:rPr>
            <w:rFonts w:ascii="Arial" w:hAnsi="Arial" w:cs="Arial"/>
            <w:b/>
            <w:bCs/>
          </w:rPr>
          <w:delText>The Company</w:delText>
        </w:r>
        <w:r w:rsidRPr="398B6167" w:rsidDel="009B2BD6">
          <w:rPr>
            <w:rFonts w:ascii="Arial" w:hAnsi="Arial" w:cs="Arial"/>
          </w:rPr>
          <w:delText xml:space="preserve"> to the </w:delText>
        </w:r>
        <w:r w:rsidRPr="398B6167" w:rsidDel="009B2BD6">
          <w:rPr>
            <w:rFonts w:ascii="Arial" w:hAnsi="Arial" w:cs="Arial"/>
            <w:b/>
            <w:bCs/>
          </w:rPr>
          <w:delText>User</w:delText>
        </w:r>
        <w:r w:rsidRPr="398B6167" w:rsidDel="009B2BD6">
          <w:rPr>
            <w:rFonts w:ascii="Arial" w:hAnsi="Arial" w:cs="Arial"/>
          </w:rPr>
          <w:delText>.</w:delText>
        </w:r>
      </w:del>
      <w:ins w:id="121" w:author="Lizzie Timmins (NESO)" w:date="2024-11-05T14:25:00Z">
        <w:r w:rsidR="009B2BD6" w:rsidRPr="69952515">
          <w:rPr>
            <w:rFonts w:ascii="Arial" w:eastAsia="Arial" w:hAnsi="Arial" w:cs="Arial"/>
          </w:rPr>
          <w:t xml:space="preserve">Whether a </w:t>
        </w:r>
        <w:r w:rsidR="009B2BD6" w:rsidRPr="69952515">
          <w:rPr>
            <w:rFonts w:ascii="Arial" w:eastAsia="Arial" w:hAnsi="Arial" w:cs="Arial"/>
            <w:b/>
            <w:bCs/>
          </w:rPr>
          <w:t>Category 1 Embedded Power Station</w:t>
        </w:r>
        <w:r w:rsidR="009B2BD6" w:rsidRPr="69952515">
          <w:rPr>
            <w:rFonts w:ascii="Arial" w:eastAsia="Arial" w:hAnsi="Arial" w:cs="Arial"/>
          </w:rPr>
          <w:t xml:space="preserve"> at the &lt;200kW threshold in Southern Scotland has a significant impact on the </w:t>
        </w:r>
        <w:r w:rsidR="009B2BD6" w:rsidRPr="69952515">
          <w:rPr>
            <w:rFonts w:ascii="Arial" w:eastAsia="Arial" w:hAnsi="Arial" w:cs="Arial"/>
            <w:b/>
            <w:bCs/>
          </w:rPr>
          <w:t xml:space="preserve">NETS </w:t>
        </w:r>
        <w:r w:rsidR="009B2BD6" w:rsidRPr="69952515">
          <w:rPr>
            <w:rFonts w:ascii="Arial" w:eastAsia="Arial" w:hAnsi="Arial" w:cs="Arial"/>
          </w:rPr>
          <w:t>and</w:t>
        </w:r>
        <w:r w:rsidR="009B2BD6" w:rsidRPr="69952515">
          <w:rPr>
            <w:rFonts w:ascii="Arial" w:eastAsia="Arial" w:hAnsi="Arial" w:cs="Arial"/>
            <w:b/>
            <w:bCs/>
          </w:rPr>
          <w:t xml:space="preserve"> </w:t>
        </w:r>
        <w:r w:rsidR="009B2BD6" w:rsidRPr="69952515">
          <w:rPr>
            <w:rFonts w:ascii="Arial" w:eastAsia="Arial" w:hAnsi="Arial" w:cs="Arial"/>
          </w:rPr>
          <w:t xml:space="preserve">should be classed as a </w:t>
        </w:r>
        <w:r w:rsidR="009B2BD6" w:rsidRPr="69952515">
          <w:rPr>
            <w:rFonts w:ascii="Arial" w:eastAsia="Arial" w:hAnsi="Arial" w:cs="Arial"/>
            <w:b/>
            <w:bCs/>
          </w:rPr>
          <w:t>Relevant Embedded Power Station</w:t>
        </w:r>
        <w:r w:rsidR="009B2BD6" w:rsidRPr="69952515">
          <w:rPr>
            <w:rFonts w:ascii="Arial" w:eastAsia="Arial" w:hAnsi="Arial" w:cs="Arial"/>
          </w:rPr>
          <w:t xml:space="preserve"> will be determined by the </w:t>
        </w:r>
        <w:r w:rsidR="009B2BD6" w:rsidRPr="69952515">
          <w:rPr>
            <w:rFonts w:ascii="Arial" w:eastAsia="Arial" w:hAnsi="Arial" w:cs="Arial"/>
            <w:b/>
            <w:bCs/>
          </w:rPr>
          <w:t>User</w:t>
        </w:r>
        <w:r w:rsidR="009B2BD6" w:rsidRPr="69952515">
          <w:rPr>
            <w:rFonts w:ascii="Arial" w:eastAsia="Arial" w:hAnsi="Arial" w:cs="Arial"/>
          </w:rPr>
          <w:t xml:space="preserve"> who owns or operates the </w:t>
        </w:r>
        <w:r w:rsidR="009B2BD6" w:rsidRPr="69952515">
          <w:rPr>
            <w:rFonts w:ascii="Arial" w:eastAsia="Arial" w:hAnsi="Arial" w:cs="Arial"/>
            <w:b/>
            <w:bCs/>
          </w:rPr>
          <w:t>Distribution System</w:t>
        </w:r>
        <w:r w:rsidR="009B2BD6" w:rsidRPr="69952515">
          <w:rPr>
            <w:rFonts w:ascii="Arial" w:eastAsia="Arial" w:hAnsi="Arial" w:cs="Arial"/>
          </w:rPr>
          <w:t xml:space="preserve"> to which the </w:t>
        </w:r>
        <w:r w:rsidR="009B2BD6" w:rsidRPr="69952515">
          <w:rPr>
            <w:rFonts w:ascii="Arial" w:eastAsia="Arial" w:hAnsi="Arial" w:cs="Arial"/>
            <w:b/>
            <w:bCs/>
          </w:rPr>
          <w:t>Category 1 Embedded Power Station</w:t>
        </w:r>
        <w:r w:rsidR="009B2BD6" w:rsidRPr="69952515">
          <w:rPr>
            <w:rFonts w:ascii="Arial" w:eastAsia="Arial" w:hAnsi="Arial" w:cs="Arial"/>
          </w:rPr>
          <w:t xml:space="preserve"> intends to connect</w:t>
        </w:r>
        <w:r w:rsidR="009B2BD6">
          <w:rPr>
            <w:rFonts w:ascii="Arial" w:eastAsia="Arial" w:hAnsi="Arial" w:cs="Arial"/>
          </w:rPr>
          <w:t>.</w:t>
        </w:r>
      </w:ins>
      <w:r w:rsidRPr="398B6167">
        <w:rPr>
          <w:rFonts w:ascii="Arial" w:hAnsi="Arial" w:cs="Arial"/>
        </w:rPr>
        <w:t xml:space="preserve"> </w:t>
      </w:r>
    </w:p>
    <w:p w14:paraId="3C7345A6" w14:textId="7D9EA334" w:rsidR="0016607C" w:rsidRDefault="007179B2" w:rsidP="00F3077F">
      <w:pPr>
        <w:pStyle w:val="Heading4"/>
        <w:numPr>
          <w:ilvl w:val="1"/>
          <w:numId w:val="51"/>
        </w:numPr>
        <w:tabs>
          <w:tab w:val="left" w:pos="2066"/>
        </w:tabs>
        <w:ind w:left="2552" w:hanging="851"/>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22"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3" w:author="Angela Quinn (NESO)" w:date="2024-10-31T07:49:00Z">
        <w:r w:rsidR="45646726" w:rsidRPr="02EC6122">
          <w:rPr>
            <w:rFonts w:ascii="Arial" w:hAnsi="Arial" w:cs="Arial"/>
            <w:b/>
            <w:bCs/>
          </w:rPr>
          <w:t xml:space="preserve">ower Station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24"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6.5.8.5 </w:t>
      </w:r>
      <w:del w:id="125" w:author="Angela Quinn (NESO)" w:date="2024-10-31T07:36:00Z">
        <w:r w:rsidR="00CA2ECB" w:rsidRPr="02EC6122" w:rsidDel="6FEB207D">
          <w:rPr>
            <w:rFonts w:ascii="Arial" w:hAnsi="Arial" w:cs="Arial"/>
          </w:rPr>
          <w:delText>or any other processes as agreed under 6.5.1(e)</w:delText>
        </w:r>
      </w:del>
      <w:r w:rsidR="008344F0" w:rsidRPr="02EC6122">
        <w:rPr>
          <w:rFonts w:ascii="Arial" w:hAnsi="Arial" w:cs="Arial"/>
        </w:rPr>
        <w:t>)</w:t>
      </w:r>
      <w:ins w:id="126" w:author="Angela Quinn (NESO)" w:date="2024-10-31T07:49:00Z">
        <w:r w:rsidR="4E8A2CBF" w:rsidRPr="02EC6122">
          <w:rPr>
            <w:rFonts w:ascii="Arial" w:hAnsi="Arial" w:cs="Arial"/>
          </w:rPr>
          <w:t>,</w:t>
        </w:r>
      </w:ins>
      <w:r w:rsidR="008344F0" w:rsidRPr="02EC6122">
        <w:rPr>
          <w:rFonts w:ascii="Arial" w:hAnsi="Arial" w:cs="Arial"/>
        </w:rPr>
        <w:t xml:space="preserve"> and</w:t>
      </w:r>
      <w:ins w:id="127" w:author="Angela Quinn (NESO)" w:date="2024-10-31T13:23:00Z">
        <w:r w:rsidR="0FC8E592" w:rsidRPr="02EC6122">
          <w:rPr>
            <w:rFonts w:ascii="Arial" w:hAnsi="Arial" w:cs="Arial"/>
          </w:rPr>
          <w:t xml:space="preserve"> otherwise</w:t>
        </w:r>
      </w:ins>
      <w:r w:rsidR="008344F0" w:rsidRPr="02EC6122">
        <w:rPr>
          <w:rFonts w:ascii="Arial" w:hAnsi="Arial" w:cs="Arial"/>
        </w:rPr>
        <w:t>;</w:t>
      </w:r>
    </w:p>
    <w:p w14:paraId="2D43B8CA" w14:textId="320C8CB4" w:rsidR="0016607C" w:rsidRPr="00CA1398"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8"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9"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30"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31"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F3077F">
      <w:pPr>
        <w:pStyle w:val="Heading4"/>
        <w:numPr>
          <w:ilvl w:val="0"/>
          <w:numId w:val="55"/>
        </w:numPr>
        <w:tabs>
          <w:tab w:val="left" w:pos="2066"/>
        </w:tabs>
        <w:ind w:left="3402"/>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2"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3"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4"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w:t>
      </w:r>
      <w:r w:rsidRPr="02EC6122">
        <w:rPr>
          <w:rFonts w:ascii="Arial" w:hAnsi="Arial" w:cs="Arial"/>
        </w:rPr>
        <w:lastRenderedPageBreak/>
        <w:t xml:space="preserve">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77777777" w:rsidR="005B1C6E" w:rsidRDefault="00CA2ECB" w:rsidP="00DD4153">
      <w:pPr>
        <w:pStyle w:val="Heading4"/>
        <w:numPr>
          <w:ilvl w:val="0"/>
          <w:numId w:val="56"/>
        </w:numPr>
        <w:tabs>
          <w:tab w:val="clear" w:pos="3996"/>
          <w:tab w:val="left" w:pos="2520"/>
          <w:tab w:val="num" w:pos="3686"/>
        </w:tabs>
        <w:ind w:left="2552" w:hanging="709"/>
        <w:jc w:val="both"/>
        <w:rPr>
          <w:rFonts w:ascii="Arial" w:hAnsi="Arial" w:cs="Arial"/>
        </w:rPr>
      </w:pPr>
      <w:bookmarkStart w:id="135" w:name="_DV_M73"/>
      <w:bookmarkEnd w:id="135"/>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136" w:name="_DV_M74"/>
      <w:bookmarkEnd w:id="136"/>
    </w:p>
    <w:p w14:paraId="55A2330E" w14:textId="52F68469" w:rsidR="005B1C6E" w:rsidRPr="00A40423" w:rsidRDefault="56D630FF" w:rsidP="008832C9">
      <w:pPr>
        <w:pStyle w:val="Heading4"/>
        <w:numPr>
          <w:ilvl w:val="0"/>
          <w:numId w:val="56"/>
        </w:numPr>
        <w:tabs>
          <w:tab w:val="clear" w:pos="3996"/>
          <w:tab w:val="num" w:pos="3686"/>
        </w:tabs>
        <w:ind w:left="2552" w:hanging="709"/>
        <w:jc w:val="both"/>
        <w:rPr>
          <w:rFonts w:ascii="Arial" w:hAnsi="Arial" w:cs="Arial"/>
        </w:rPr>
      </w:pPr>
      <w:r w:rsidRPr="02EC6122">
        <w:rPr>
          <w:rFonts w:ascii="Arial" w:hAnsi="Arial" w:cs="Arial"/>
        </w:rPr>
        <w:t xml:space="preserve">The </w:t>
      </w:r>
      <w:r w:rsidRPr="02EC6122">
        <w:rPr>
          <w:rFonts w:ascii="Arial" w:hAnsi="Arial" w:cs="Arial"/>
          <w:b/>
          <w:bCs/>
        </w:rPr>
        <w:t>User</w:t>
      </w:r>
      <w:r w:rsidRPr="02EC6122">
        <w:rPr>
          <w:rFonts w:ascii="Arial" w:hAnsi="Arial" w:cs="Arial"/>
        </w:rPr>
        <w:t xml:space="preserve"> </w:t>
      </w:r>
      <w:del w:id="137" w:author="Angela Quinn (NESO)" w:date="2024-10-31T13:24:00Z">
        <w:r w:rsidR="005B1C6E" w:rsidRPr="02EC6122" w:rsidDel="56D630FF">
          <w:rPr>
            <w:rFonts w:ascii="Arial" w:hAnsi="Arial" w:cs="Arial"/>
          </w:rPr>
          <w:delText>may</w:delText>
        </w:r>
      </w:del>
      <w:ins w:id="138" w:author="Angela Quinn (NESO)" w:date="2024-10-31T13:24:00Z">
        <w:r w:rsidR="61F57A4F" w:rsidRPr="02EC6122">
          <w:rPr>
            <w:rFonts w:ascii="Arial" w:hAnsi="Arial" w:cs="Arial"/>
          </w:rPr>
          <w:t>shall</w:t>
        </w:r>
      </w:ins>
      <w:r w:rsidRPr="02EC6122">
        <w:rPr>
          <w:rFonts w:ascii="Arial" w:hAnsi="Arial" w:cs="Arial"/>
        </w:rPr>
        <w:t xml:space="preserve"> request that the </w:t>
      </w:r>
      <w:r w:rsidRPr="02EC6122">
        <w:rPr>
          <w:rFonts w:ascii="Arial" w:hAnsi="Arial" w:cs="Arial"/>
          <w:b/>
          <w:bCs/>
        </w:rPr>
        <w:t>Evaluation of Transmission Impact</w:t>
      </w:r>
      <w:r w:rsidRPr="02EC6122">
        <w:rPr>
          <w:rFonts w:ascii="Arial" w:hAnsi="Arial" w:cs="Arial"/>
        </w:rPr>
        <w:t xml:space="preserve"> is undertaken by </w:t>
      </w:r>
      <w:r w:rsidRPr="02EC6122">
        <w:rPr>
          <w:rFonts w:ascii="Arial" w:hAnsi="Arial" w:cs="Arial"/>
          <w:b/>
          <w:bCs/>
        </w:rPr>
        <w:t>The Company</w:t>
      </w:r>
      <w:r w:rsidRPr="02EC6122">
        <w:rPr>
          <w:rFonts w:ascii="Arial" w:hAnsi="Arial" w:cs="Arial"/>
        </w:rPr>
        <w:t xml:space="preserve"> using one of the following </w:t>
      </w:r>
      <w:proofErr w:type="gramStart"/>
      <w:r w:rsidRPr="02EC6122">
        <w:rPr>
          <w:rFonts w:ascii="Arial" w:hAnsi="Arial" w:cs="Arial"/>
        </w:rPr>
        <w:t>options;</w:t>
      </w:r>
      <w:proofErr w:type="gramEnd"/>
    </w:p>
    <w:p w14:paraId="4A8D9101" w14:textId="634CC4D7" w:rsidR="005B1C6E" w:rsidRPr="00A40423" w:rsidRDefault="005B1C6E" w:rsidP="007179B2">
      <w:pPr>
        <w:pStyle w:val="Heading4"/>
        <w:numPr>
          <w:ilvl w:val="3"/>
          <w:numId w:val="58"/>
        </w:numPr>
        <w:ind w:left="3119"/>
        <w:jc w:val="both"/>
        <w:rPr>
          <w:rFonts w:ascii="Arial" w:hAnsi="Arial" w:cs="Arial"/>
        </w:rPr>
      </w:pPr>
      <w:del w:id="139"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40" w:author="Elizabeth Timmins" w:date="2024-10-28T10:37:00Z">
        <w:r w:rsidRPr="02EC6122" w:rsidDel="1BEEA42B">
          <w:rPr>
            <w:rFonts w:ascii="Arial" w:hAnsi="Arial" w:cs="Arial"/>
            <w:b/>
            <w:bCs/>
          </w:rPr>
          <w:delText>Confirmation of Project Progression</w:delText>
        </w:r>
      </w:del>
      <w:ins w:id="141" w:author="Angela Quinn (NESO)" w:date="2024-10-27T13:09:00Z">
        <w:r w:rsidR="7439F1F8" w:rsidRPr="02EC6122">
          <w:rPr>
            <w:rFonts w:ascii="Arial" w:hAnsi="Arial" w:cs="Arial"/>
            <w:b/>
            <w:bCs/>
          </w:rPr>
          <w:t xml:space="preserve">Transmission </w:t>
        </w:r>
      </w:ins>
      <w:ins w:id="142"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7179B2">
      <w:pPr>
        <w:pStyle w:val="Heading4"/>
        <w:numPr>
          <w:ilvl w:val="3"/>
          <w:numId w:val="58"/>
        </w:numPr>
        <w:ind w:left="3119"/>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43" w:author="Angela Quinn (NESO)" w:date="2024-10-31T13:24:00Z">
        <w:r w:rsidR="45A799D5" w:rsidRPr="02EC6122">
          <w:rPr>
            <w:rFonts w:ascii="Arial" w:hAnsi="Arial" w:cs="Arial"/>
          </w:rPr>
          <w:t xml:space="preserve">(establishing </w:t>
        </w:r>
      </w:ins>
      <w:ins w:id="144"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00E70145">
      <w:pPr>
        <w:pStyle w:val="Heading4"/>
        <w:numPr>
          <w:ilvl w:val="0"/>
          <w:numId w:val="0"/>
        </w:numPr>
        <w:tabs>
          <w:tab w:val="left" w:pos="2066"/>
        </w:tabs>
        <w:ind w:left="2128"/>
        <w:jc w:val="both"/>
        <w:rPr>
          <w:del w:id="145" w:author="Angela Quinn (NESO)" w:date="2024-10-27T13:23:00Z"/>
          <w:rFonts w:ascii="Arial" w:hAnsi="Arial" w:cs="Arial"/>
        </w:rPr>
      </w:pPr>
      <w:del w:id="146"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7" w:name="_DV_M75"/>
      <w:bookmarkEnd w:id="147"/>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w:t>
      </w:r>
      <w:proofErr w:type="gramStart"/>
      <w:r>
        <w:rPr>
          <w:rFonts w:ascii="Arial" w:hAnsi="Arial" w:cs="Arial"/>
          <w:b/>
          <w:bCs/>
        </w:rPr>
        <w:t>Agreement</w:t>
      </w:r>
      <w:proofErr w:type="gramEnd"/>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8" w:name="_DV_M76"/>
      <w:bookmarkEnd w:id="148"/>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w:t>
      </w:r>
      <w:r>
        <w:rPr>
          <w:rFonts w:ascii="Arial" w:hAnsi="Arial" w:cs="Arial"/>
        </w:rPr>
        <w:lastRenderedPageBreak/>
        <w:t xml:space="preserve">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9" w:author="Angela Quinn (NESO)" w:date="2024-10-31T07:57:00Z">
        <w:r w:rsidR="798644E2" w:rsidRPr="7814C7CC">
          <w:rPr>
            <w:rFonts w:ascii="Arial" w:hAnsi="Arial" w:cs="Arial"/>
          </w:rPr>
          <w:t>(unless it</w:t>
        </w:r>
      </w:ins>
      <w:ins w:id="150" w:author="Angela Quinn (NESO)" w:date="2024-11-04T14:55:00Z">
        <w:r w:rsidR="6745F49D" w:rsidRPr="7814C7CC">
          <w:rPr>
            <w:rFonts w:ascii="Arial" w:hAnsi="Arial" w:cs="Arial"/>
          </w:rPr>
          <w:t xml:space="preserve"> i</w:t>
        </w:r>
      </w:ins>
      <w:ins w:id="151"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2" w:name="_DV_M77"/>
      <w:bookmarkStart w:id="153" w:name="_DV_M78"/>
      <w:bookmarkEnd w:id="152"/>
      <w:bookmarkEnd w:id="153"/>
      <w:r>
        <w:rPr>
          <w:rFonts w:ascii="Helvetica" w:hAnsi="Helvetica" w:cs="Helvetica"/>
        </w:rPr>
        <w:tab/>
      </w:r>
      <w:r w:rsidR="579E7D02">
        <w:rPr>
          <w:rFonts w:ascii="Helvetica" w:hAnsi="Helvetica" w:cs="Helvetica"/>
        </w:rPr>
        <w:t>6.5.5</w:t>
      </w:r>
      <w:r>
        <w:rPr>
          <w:rFonts w:ascii="Helvetica" w:hAnsi="Helvetica" w:cs="Helvetica"/>
        </w:rPr>
        <w:tab/>
      </w:r>
      <w:del w:id="154" w:author="Lizzie Timmins (NESO)" w:date="2024-11-05T14:00:00Z">
        <w:r>
          <w:rPr>
            <w:rFonts w:ascii="Helvetica" w:hAnsi="Helvetica" w:cs="Helvetica"/>
          </w:rPr>
          <w:tab/>
        </w:r>
      </w:del>
      <w:del w:id="155" w:author="Lizzie Timmins (NESO)" w:date="2024-10-15T14:45:00Z">
        <w:r w:rsidDel="579E7D02">
          <w:delText>Statement of Works</w:delText>
        </w:r>
      </w:del>
      <w:ins w:id="156" w:author="Angela Quinn (NESO)" w:date="2024-10-27T13:25:00Z">
        <w:r w:rsidR="50DB84C7">
          <w:t>Tran</w:t>
        </w:r>
      </w:ins>
      <w:ins w:id="157" w:author="Angela Quinn (NESO)" w:date="2024-10-27T13:35:00Z">
        <w:r w:rsidR="34DF16CE">
          <w:t>s</w:t>
        </w:r>
      </w:ins>
      <w:ins w:id="158"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9" w:name="_DV_M79"/>
      <w:bookmarkEnd w:id="159"/>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60" w:author="Angela Quinn (NESO)" w:date="2024-10-27T13:31:00Z">
        <w:r w:rsidRPr="62221ABE" w:rsidDel="579E7D02">
          <w:rPr>
            <w:rFonts w:ascii="Arial" w:hAnsi="Arial" w:cs="Arial"/>
          </w:rPr>
          <w:delText>for</w:delText>
        </w:r>
      </w:del>
      <w:del w:id="161" w:author="Lizzie Timmins (NESO)" w:date="2024-10-31T13:02:00Z">
        <w:r w:rsidRPr="62221ABE" w:rsidDel="579E7D02">
          <w:rPr>
            <w:rFonts w:ascii="Arial" w:hAnsi="Arial" w:cs="Arial"/>
          </w:rPr>
          <w:delText xml:space="preserve"> </w:delText>
        </w:r>
      </w:del>
      <w:del w:id="162"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3"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4" w:author="Angela Quinn (NESO)" w:date="2024-10-27T13:21:00Z">
        <w:r w:rsidR="61912DB0" w:rsidRPr="62221ABE">
          <w:rPr>
            <w:rFonts w:ascii="Arial" w:hAnsi="Arial" w:cs="Arial"/>
          </w:rPr>
          <w:t>that has</w:t>
        </w:r>
      </w:ins>
      <w:ins w:id="165"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6"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7"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8"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9" w:author="Angela Quinn (NESO)" w:date="2024-10-27T13:34:00Z">
        <w:r w:rsidR="1824BD61" w:rsidRPr="62221ABE">
          <w:rPr>
            <w:rFonts w:ascii="Arial" w:hAnsi="Arial" w:cs="Arial"/>
          </w:rPr>
          <w:t xml:space="preserve"> submit </w:t>
        </w:r>
      </w:ins>
      <w:ins w:id="170" w:author="Angela Quinn (NESO)" w:date="2024-10-18T07:28:00Z">
        <w:r w:rsidR="5B14965F" w:rsidRPr="62221ABE">
          <w:rPr>
            <w:rFonts w:ascii="Arial" w:hAnsi="Arial" w:cs="Arial"/>
          </w:rPr>
          <w:t xml:space="preserve"> </w:t>
        </w:r>
      </w:ins>
      <w:ins w:id="171"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2" w:author="Angela Quinn (NESO)" w:date="2024-10-18T07:28:00Z">
        <w:r w:rsidR="5B14965F" w:rsidRPr="62221ABE">
          <w:rPr>
            <w:rFonts w:ascii="Arial" w:hAnsi="Arial" w:cs="Arial"/>
            <w:b/>
            <w:bCs/>
          </w:rPr>
          <w:t xml:space="preserve"> </w:t>
        </w:r>
      </w:ins>
      <w:del w:id="173"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4" w:author="Angela Quinn (NESO)" w:date="2024-10-27T13:36:00Z">
        <w:r w:rsidRPr="62221ABE" w:rsidDel="579E7D02">
          <w:rPr>
            <w:rFonts w:ascii="Arial" w:hAnsi="Arial" w:cs="Arial"/>
          </w:rPr>
          <w:delText>r</w:delText>
        </w:r>
      </w:del>
      <w:del w:id="175"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6" w:author="Lizzie Timmins (NESO)" w:date="2024-10-15T14:45:00Z">
        <w:r w:rsidRPr="62221ABE" w:rsidDel="579E7D02">
          <w:rPr>
            <w:rFonts w:ascii="Arial" w:hAnsi="Arial" w:cs="Arial"/>
            <w:b/>
            <w:bCs/>
          </w:rPr>
          <w:delText xml:space="preserve">Request for a Statement of </w:delText>
        </w:r>
      </w:del>
      <w:del w:id="177" w:author="Angela Quinn (NESO)" w:date="2024-10-27T13:34:00Z">
        <w:r w:rsidRPr="62221ABE" w:rsidDel="579E7D02">
          <w:rPr>
            <w:rFonts w:ascii="Arial" w:hAnsi="Arial" w:cs="Arial"/>
            <w:b/>
            <w:bCs/>
          </w:rPr>
          <w:delText>Works</w:delText>
        </w:r>
      </w:del>
      <w:ins w:id="178"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79" w:author="Lizzie Timmins (NESO)" w:date="2024-10-15T14:46:00Z">
        <w:r w:rsidRPr="62221ABE" w:rsidDel="579E7D02">
          <w:rPr>
            <w:rFonts w:ascii="Arial" w:hAnsi="Arial" w:cs="Arial"/>
            <w:b/>
            <w:bCs/>
          </w:rPr>
          <w:delText xml:space="preserve">Request for a Statement of </w:delText>
        </w:r>
      </w:del>
      <w:del w:id="180" w:author="Angela Quinn (NESO)" w:date="2024-10-18T07:26:00Z">
        <w:r w:rsidRPr="62221ABE" w:rsidDel="579E7D02">
          <w:rPr>
            <w:rFonts w:ascii="Arial" w:hAnsi="Arial" w:cs="Arial"/>
            <w:b/>
            <w:bCs/>
          </w:rPr>
          <w:delText>Works</w:delText>
        </w:r>
      </w:del>
      <w:ins w:id="181"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2" w:name="_DV_M80"/>
      <w:bookmarkEnd w:id="182"/>
      <w:r w:rsidRPr="7CFA61A9">
        <w:rPr>
          <w:rFonts w:ascii="Arial" w:hAnsi="Arial" w:cs="Arial"/>
        </w:rPr>
        <w:t xml:space="preserve">The </w:t>
      </w:r>
      <w:del w:id="183" w:author="Lizzie Timmins (NESO)" w:date="2024-10-15T14:46:00Z">
        <w:r w:rsidR="00CA2ECB" w:rsidRPr="7CFA61A9" w:rsidDel="579E7D02">
          <w:rPr>
            <w:rFonts w:ascii="Arial" w:hAnsi="Arial" w:cs="Arial"/>
            <w:b/>
            <w:bCs/>
          </w:rPr>
          <w:delText xml:space="preserve">Request for a Statement of </w:delText>
        </w:r>
      </w:del>
      <w:del w:id="184" w:author="Angela Quinn (NESO)" w:date="2024-10-18T07:29:00Z">
        <w:r w:rsidR="00CA2ECB" w:rsidRPr="7CFA61A9" w:rsidDel="579E7D02">
          <w:rPr>
            <w:rFonts w:ascii="Arial" w:hAnsi="Arial" w:cs="Arial"/>
            <w:b/>
            <w:bCs/>
          </w:rPr>
          <w:delText>Works</w:delText>
        </w:r>
      </w:del>
      <w:ins w:id="185"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6" w:name="_DV_M81"/>
      <w:bookmarkEnd w:id="186"/>
      <w:del w:id="187"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w:delText>
        </w:r>
        <w:r w:rsidRPr="00AA22BA" w:rsidDel="006F6C35">
          <w:rPr>
            <w:rFonts w:ascii="Arial" w:hAnsi="Arial" w:cs="Arial"/>
          </w:rPr>
          <w:lastRenderedPageBreak/>
          <w:delText xml:space="preserve">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8" w:author="Lizzie Timmins (NESO)" w:date="2024-10-15T14:46:00Z">
        <w:r w:rsidR="006F6C35">
          <w:rPr>
            <w:rFonts w:ascii="Arial" w:hAnsi="Arial" w:cs="Arial"/>
          </w:rPr>
          <w:t xml:space="preserve">Not </w:t>
        </w:r>
      </w:ins>
      <w:ins w:id="189"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0" w:name="_DV_M82"/>
      <w:bookmarkEnd w:id="190"/>
      <w:r w:rsidRPr="59769FBD">
        <w:rPr>
          <w:rFonts w:ascii="Arial" w:hAnsi="Arial" w:cs="Arial"/>
        </w:rPr>
        <w:t xml:space="preserve">6.5.5.4 </w:t>
      </w:r>
      <w:del w:id="191"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2"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3" w:name="_DV_M83"/>
      <w:bookmarkEnd w:id="193"/>
      <w:r w:rsidRPr="7CFA61A9">
        <w:rPr>
          <w:rFonts w:ascii="Arial" w:hAnsi="Arial" w:cs="Arial"/>
        </w:rPr>
        <w:t xml:space="preserve">The </w:t>
      </w:r>
      <w:del w:id="194" w:author="Angela Quinn (NESO)" w:date="2024-10-18T07:30:00Z">
        <w:r w:rsidR="00CA2ECB" w:rsidRPr="7CFA61A9" w:rsidDel="579E7D02">
          <w:rPr>
            <w:rFonts w:ascii="Arial" w:hAnsi="Arial" w:cs="Arial"/>
            <w:b/>
            <w:bCs/>
          </w:rPr>
          <w:delText>Confirmation of</w:delText>
        </w:r>
      </w:del>
      <w:del w:id="195" w:author="Angela Quinn (NESO)" w:date="2024-10-27T13:41:00Z">
        <w:r w:rsidR="00CA2ECB" w:rsidRPr="7CFA61A9" w:rsidDel="579E7D02">
          <w:rPr>
            <w:rFonts w:ascii="Arial" w:hAnsi="Arial" w:cs="Arial"/>
            <w:b/>
            <w:bCs/>
          </w:rPr>
          <w:delText xml:space="preserve"> Project Progression</w:delText>
        </w:r>
      </w:del>
      <w:ins w:id="196" w:author="Angela Quinn (NESO)" w:date="2024-10-27T13:41:00Z">
        <w:r w:rsidR="32A649B1" w:rsidRPr="7CFA61A9">
          <w:rPr>
            <w:rFonts w:ascii="Arial" w:hAnsi="Arial" w:cs="Arial"/>
            <w:b/>
            <w:bCs/>
          </w:rPr>
          <w:t>Transmission Evaluation Application</w:t>
        </w:r>
      </w:ins>
      <w:del w:id="197"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8" w:name="_DV_M84"/>
      <w:bookmarkEnd w:id="198"/>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199"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0" w:author="Lizzie Timmins (NESO)" w:date="2024-10-31T12:59:00Z">
        <w:r w:rsidRPr="398B6167" w:rsidDel="00201978">
          <w:rPr>
            <w:rFonts w:ascii="Arial" w:hAnsi="Arial" w:cs="Arial"/>
          </w:rPr>
          <w:delText xml:space="preserve"> </w:delText>
        </w:r>
      </w:del>
      <w:del w:id="201"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2" w:author="Angela Quinn (NESO)" w:date="2024-10-18T07:56:00Z">
        <w:r w:rsidR="097F5288" w:rsidRPr="398B6167">
          <w:rPr>
            <w:rFonts w:ascii="Arial" w:hAnsi="Arial" w:cs="Arial"/>
          </w:rPr>
          <w:t>or</w:t>
        </w:r>
      </w:ins>
      <w:ins w:id="203"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4"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5" w:author="Angela Quinn (NESO)" w:date="2024-10-27T13:42:00Z">
        <w:r w:rsidR="16448B6A" w:rsidRPr="398B6167">
          <w:rPr>
            <w:rFonts w:ascii="Arial" w:hAnsi="Arial" w:cs="Arial"/>
            <w:b/>
            <w:bCs/>
          </w:rPr>
          <w:t>Tran</w:t>
        </w:r>
      </w:ins>
      <w:ins w:id="206" w:author="Angela Quinn (NESO)" w:date="2024-10-27T13:43:00Z">
        <w:r w:rsidR="16448B6A" w:rsidRPr="398B6167">
          <w:rPr>
            <w:rFonts w:ascii="Arial" w:hAnsi="Arial" w:cs="Arial"/>
            <w:b/>
            <w:bCs/>
          </w:rPr>
          <w:t>sm</w:t>
        </w:r>
      </w:ins>
      <w:ins w:id="207" w:author="Angela Quinn (NESO)" w:date="2024-10-27T13:44:00Z">
        <w:r w:rsidR="31A383C2" w:rsidRPr="398B6167">
          <w:rPr>
            <w:rFonts w:ascii="Arial" w:hAnsi="Arial" w:cs="Arial"/>
            <w:b/>
            <w:bCs/>
          </w:rPr>
          <w:t>iss</w:t>
        </w:r>
      </w:ins>
      <w:ins w:id="208" w:author="Angela Quinn (NESO)" w:date="2024-10-27T13:43:00Z">
        <w:r w:rsidR="16448B6A" w:rsidRPr="398B6167">
          <w:rPr>
            <w:rFonts w:ascii="Arial" w:hAnsi="Arial" w:cs="Arial"/>
            <w:b/>
            <w:bCs/>
          </w:rPr>
          <w:t>ion Evaluation Applicatio</w:t>
        </w:r>
      </w:ins>
      <w:ins w:id="209"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0"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1" w:author="Angela Quinn (NESO)" w:date="2024-10-18T07:50:00Z">
        <w:r w:rsidR="0740B19F" w:rsidRPr="398B6167">
          <w:rPr>
            <w:rFonts w:ascii="Arial" w:hAnsi="Arial" w:cs="Arial"/>
          </w:rPr>
          <w:t>V</w:t>
        </w:r>
      </w:ins>
      <w:ins w:id="212" w:author="Lizzie Timmins (NESO)" w:date="2024-10-31T13:00:00Z">
        <w:r w:rsidR="00113F90">
          <w:rPr>
            <w:rFonts w:ascii="Arial" w:hAnsi="Arial" w:cs="Arial"/>
          </w:rPr>
          <w:t xml:space="preserve"> </w:t>
        </w:r>
      </w:ins>
      <w:ins w:id="213"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4" w:author="Claire Goult (NESO)" w:date="2024-10-31T12:53:00Z">
        <w:r w:rsidR="001034DE" w:rsidRPr="00486F13">
          <w:rPr>
            <w:rFonts w:ascii="Arial" w:hAnsi="Arial" w:cs="Arial"/>
            <w:b/>
            <w:bCs/>
          </w:rPr>
          <w:t xml:space="preserve">ign </w:t>
        </w:r>
      </w:ins>
      <w:ins w:id="215" w:author="Claire Goult (NESO)" w:date="2024-10-31T12:52:00Z">
        <w:r w:rsidR="001034DE" w:rsidRPr="00486F13">
          <w:rPr>
            <w:rFonts w:ascii="Arial" w:hAnsi="Arial" w:cs="Arial"/>
            <w:b/>
            <w:bCs/>
          </w:rPr>
          <w:t>Process</w:t>
        </w:r>
        <w:r w:rsidR="001034DE">
          <w:rPr>
            <w:rFonts w:ascii="Arial" w:hAnsi="Arial" w:cs="Arial"/>
          </w:rPr>
          <w:t xml:space="preserve"> </w:t>
        </w:r>
      </w:ins>
      <w:ins w:id="216" w:author="Angela Quinn (NESO)" w:date="2024-10-18T07:51:00Z">
        <w:r w:rsidR="44A0DA66" w:rsidRPr="398B6167">
          <w:rPr>
            <w:rFonts w:ascii="Arial" w:hAnsi="Arial" w:cs="Arial"/>
          </w:rPr>
          <w:t xml:space="preserve">and </w:t>
        </w:r>
      </w:ins>
      <w:ins w:id="217" w:author="Claire Goult (NESO)" w:date="2024-10-31T12:55:00Z">
        <w:r w:rsidR="009835F0">
          <w:rPr>
            <w:rFonts w:ascii="Arial" w:hAnsi="Arial" w:cs="Arial"/>
          </w:rPr>
          <w:t xml:space="preserve">in </w:t>
        </w:r>
      </w:ins>
      <w:ins w:id="218" w:author="Claire Goult (NESO)" w:date="2024-10-31T12:56:00Z">
        <w:r w:rsidR="001E6F31">
          <w:rPr>
            <w:rFonts w:ascii="Arial" w:hAnsi="Arial" w:cs="Arial"/>
          </w:rPr>
          <w:t>such</w:t>
        </w:r>
      </w:ins>
      <w:ins w:id="219" w:author="Claire Goult (NESO)" w:date="2024-10-31T12:55:00Z">
        <w:r w:rsidR="009835F0">
          <w:rPr>
            <w:rFonts w:ascii="Arial" w:hAnsi="Arial" w:cs="Arial"/>
          </w:rPr>
          <w:t xml:space="preserve"> circumstance</w:t>
        </w:r>
      </w:ins>
      <w:ins w:id="220" w:author="Claire Goult (NESO)" w:date="2024-10-31T12:56:00Z">
        <w:r w:rsidR="001E6F31">
          <w:rPr>
            <w:rFonts w:ascii="Arial" w:hAnsi="Arial" w:cs="Arial"/>
          </w:rPr>
          <w:t>s</w:t>
        </w:r>
      </w:ins>
      <w:ins w:id="221" w:author="Claire Goult (NESO)" w:date="2024-10-31T12:55:00Z">
        <w:r w:rsidR="009835F0">
          <w:rPr>
            <w:rFonts w:ascii="Arial" w:hAnsi="Arial" w:cs="Arial"/>
          </w:rPr>
          <w:t xml:space="preserve"> </w:t>
        </w:r>
      </w:ins>
      <w:ins w:id="222"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3" w:author="Angela Quinn (NESO)" w:date="2024-10-27T13:46:00Z">
        <w:r w:rsidR="1356B5BA" w:rsidRPr="398B6167">
          <w:rPr>
            <w:rFonts w:ascii="Arial" w:hAnsi="Arial" w:cs="Arial"/>
            <w:b/>
            <w:bCs/>
          </w:rPr>
          <w:t>Transmission Evaluation Application</w:t>
        </w:r>
      </w:ins>
      <w:ins w:id="224"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5" w:author="Angela Quinn (NESO)" w:date="2024-10-27T13:45:00Z">
        <w:r w:rsidR="7A04C766" w:rsidRPr="398B6167">
          <w:rPr>
            <w:rFonts w:ascii="Arial" w:hAnsi="Arial" w:cs="Arial"/>
          </w:rPr>
          <w:t xml:space="preserve">be </w:t>
        </w:r>
      </w:ins>
      <w:ins w:id="226" w:author="Claire Goult (NESO)" w:date="2024-10-31T12:56:00Z">
        <w:r w:rsidR="001E6F31">
          <w:rPr>
            <w:rFonts w:ascii="Arial" w:hAnsi="Arial" w:cs="Arial"/>
          </w:rPr>
          <w:t>concluded</w:t>
        </w:r>
        <w:r w:rsidR="00256C40">
          <w:rPr>
            <w:rFonts w:ascii="Arial" w:hAnsi="Arial" w:cs="Arial"/>
          </w:rPr>
          <w:t>.</w:t>
        </w:r>
      </w:ins>
      <w:del w:id="227"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8" w:name="_DV_M85"/>
      <w:bookmarkEnd w:id="228"/>
      <w:ins w:id="229"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0" w:author="Angela Quinn (NESO)" w:date="2024-10-31T08:33:00Z">
        <w:r w:rsidR="7BA6D0BF" w:rsidRPr="398B6167">
          <w:rPr>
            <w:rFonts w:ascii="Arial" w:hAnsi="Arial" w:cs="Arial"/>
          </w:rPr>
          <w:t>(</w:t>
        </w:r>
      </w:ins>
      <w:ins w:id="231" w:author="Angela Quinn (NESO)" w:date="2024-10-31T08:32:00Z">
        <w:r w:rsidR="2D936A6B" w:rsidRPr="398B6167">
          <w:rPr>
            <w:rFonts w:ascii="Arial" w:hAnsi="Arial" w:cs="Arial"/>
          </w:rPr>
          <w:t xml:space="preserve">or it is </w:t>
        </w:r>
      </w:ins>
      <w:ins w:id="232" w:author="Angela Quinn (NESO)" w:date="2024-10-31T08:33:00Z">
        <w:r w:rsidR="3F62CD4B" w:rsidRPr="398B6167">
          <w:rPr>
            <w:rFonts w:ascii="Arial" w:hAnsi="Arial" w:cs="Arial"/>
          </w:rPr>
          <w:t xml:space="preserve">otherwise </w:t>
        </w:r>
      </w:ins>
      <w:ins w:id="233"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4" w:author="Angela Quinn (NESO)" w:date="2024-10-31T08:33:00Z">
        <w:r w:rsidR="11ADF3C5" w:rsidRPr="398B6167">
          <w:rPr>
            <w:rFonts w:ascii="Arial" w:hAnsi="Arial" w:cs="Arial"/>
          </w:rPr>
          <w:t>)</w:t>
        </w:r>
      </w:ins>
      <w:ins w:id="235" w:author="Angela Quinn (NESO)" w:date="2024-10-31T08:32:00Z">
        <w:r w:rsidR="2D936A6B" w:rsidRPr="398B6167">
          <w:rPr>
            <w:rFonts w:ascii="Arial" w:hAnsi="Arial" w:cs="Arial"/>
          </w:rPr>
          <w:t xml:space="preserve"> </w:t>
        </w:r>
      </w:ins>
      <w:del w:id="236"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7"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delText>
        </w:r>
        <w:r w:rsidRPr="398B6167" w:rsidDel="00243637">
          <w:rPr>
            <w:rFonts w:ascii="Arial" w:hAnsi="Arial" w:cs="Arial"/>
            <w:b/>
            <w:bCs/>
          </w:rPr>
          <w:lastRenderedPageBreak/>
          <w:delText xml:space="preserve">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8"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39"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0" w:name="_DV_M86"/>
      <w:bookmarkEnd w:id="240"/>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1" w:author="Lizzie Timmins (NESO)" w:date="2024-10-15T14:50:00Z">
        <w:r w:rsidRPr="0E1DE9A1" w:rsidDel="00CA2ECB">
          <w:rPr>
            <w:rFonts w:ascii="Arial" w:hAnsi="Arial" w:cs="Arial"/>
            <w:b/>
            <w:bCs/>
          </w:rPr>
          <w:delText>Request for a Statement of Works</w:delText>
        </w:r>
      </w:del>
      <w:del w:id="242" w:author="Lizzie Timmins (NESO)" w:date="2024-10-15T14:51:00Z">
        <w:r w:rsidRPr="0E1DE9A1" w:rsidDel="00CA2ECB">
          <w:rPr>
            <w:rFonts w:ascii="Arial" w:hAnsi="Arial" w:cs="Arial"/>
            <w:b/>
            <w:bCs/>
          </w:rPr>
          <w:delText xml:space="preserve"> </w:delText>
        </w:r>
      </w:del>
      <w:ins w:id="243"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4"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5"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6" w:author="Lizzie Timmins (NESO)" w:date="2024-10-15T14:51:00Z">
        <w:r w:rsidRPr="0E1DE9A1" w:rsidDel="00CA2ECB">
          <w:rPr>
            <w:rFonts w:ascii="Arial" w:hAnsi="Arial" w:cs="Arial"/>
            <w:b/>
            <w:bCs/>
          </w:rPr>
          <w:delText xml:space="preserve">Statement of </w:delText>
        </w:r>
      </w:del>
      <w:del w:id="247" w:author="Angela Quinn (NESO)" w:date="2024-10-18T07:58:00Z">
        <w:r w:rsidRPr="0E1DE9A1" w:rsidDel="00CA2ECB">
          <w:rPr>
            <w:rFonts w:ascii="Arial" w:hAnsi="Arial" w:cs="Arial"/>
            <w:b/>
            <w:bCs/>
          </w:rPr>
          <w:delText>Works</w:delText>
        </w:r>
      </w:del>
      <w:ins w:id="248" w:author="Angela Quinn (NESO)" w:date="2024-10-27T13:51:00Z">
        <w:r w:rsidR="071D9A12" w:rsidRPr="0E1DE9A1">
          <w:rPr>
            <w:rFonts w:ascii="Arial" w:hAnsi="Arial" w:cs="Arial"/>
            <w:b/>
            <w:bCs/>
          </w:rPr>
          <w:t>Transmission Evaluation Application</w:t>
        </w:r>
      </w:ins>
      <w:ins w:id="249"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0" w:author="Lizzie Timmins (NESO)" w:date="2024-10-15T14:51:00Z">
        <w:r w:rsidRPr="0E1DE9A1" w:rsidDel="00CA2ECB">
          <w:rPr>
            <w:rFonts w:ascii="Arial" w:hAnsi="Arial" w:cs="Arial"/>
            <w:b/>
            <w:bCs/>
          </w:rPr>
          <w:delText xml:space="preserve">Request for a Statement of </w:delText>
        </w:r>
      </w:del>
      <w:del w:id="251" w:author="Angela Quinn (NESO)" w:date="2024-10-18T07:58:00Z">
        <w:r w:rsidRPr="0E1DE9A1" w:rsidDel="00CA2ECB">
          <w:rPr>
            <w:rFonts w:ascii="Arial" w:hAnsi="Arial" w:cs="Arial"/>
            <w:b/>
            <w:bCs/>
          </w:rPr>
          <w:delText>Works</w:delText>
        </w:r>
      </w:del>
      <w:ins w:id="252" w:author="Angela Quinn (NESO)" w:date="2024-10-27T13:52:00Z">
        <w:r w:rsidR="4FBDBB47" w:rsidRPr="0E1DE9A1">
          <w:rPr>
            <w:rFonts w:ascii="Arial" w:hAnsi="Arial" w:cs="Arial"/>
            <w:b/>
            <w:bCs/>
          </w:rPr>
          <w:t>Transmission Evaluation Application</w:t>
        </w:r>
      </w:ins>
      <w:ins w:id="253"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4" w:name="_DV_M87"/>
      <w:bookmarkEnd w:id="254"/>
      <w:del w:id="255"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6"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7" w:author="Angela Quinn (NESO)" w:date="2024-10-18T08:02:00Z">
        <w:r w:rsidRPr="007537F3" w:rsidDel="579E7D02">
          <w:rPr>
            <w:rFonts w:ascii="Arial" w:hAnsi="Arial" w:cs="Arial"/>
          </w:rPr>
          <w:delText>3</w:delText>
        </w:r>
      </w:del>
      <w:ins w:id="258"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59" w:author="Angela Quinn (NESO)" w:date="2024-10-18T08:04:00Z">
        <w:r w:rsidRPr="007537F3" w:rsidDel="579E7D02">
          <w:rPr>
            <w:rFonts w:ascii="Arial" w:hAnsi="Arial" w:cs="Arial"/>
          </w:rPr>
          <w:delText>may notify</w:delText>
        </w:r>
      </w:del>
      <w:ins w:id="260"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1"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2"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3" w:author="Angela Quinn (NESO)" w:date="2024-10-27T13:53:00Z">
        <w:r w:rsidR="3C7A6C83" w:rsidRPr="7CFA61A9">
          <w:rPr>
            <w:rFonts w:ascii="Arial" w:hAnsi="Arial" w:cs="Arial"/>
          </w:rPr>
          <w:t>a</w:t>
        </w:r>
      </w:ins>
      <w:del w:id="264"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5"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6" w:name="_DV_M88"/>
      <w:bookmarkEnd w:id="266"/>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7" w:author="Lizzie Timmins (NESO)" w:date="2024-10-15T14:53:00Z">
        <w:r w:rsidRPr="62221ABE" w:rsidDel="00CA2ECB">
          <w:rPr>
            <w:rFonts w:ascii="Arial" w:hAnsi="Arial" w:cs="Arial"/>
            <w:b/>
            <w:bCs/>
          </w:rPr>
          <w:delText xml:space="preserve">Modification </w:delText>
        </w:r>
      </w:del>
      <w:del w:id="268" w:author="Angela Quinn (NESO)" w:date="2024-10-27T13:57:00Z">
        <w:r w:rsidRPr="62221ABE" w:rsidDel="00CA2ECB">
          <w:rPr>
            <w:rFonts w:ascii="Arial" w:hAnsi="Arial" w:cs="Arial"/>
            <w:b/>
            <w:bCs/>
          </w:rPr>
          <w:delText>Application</w:delText>
        </w:r>
      </w:del>
      <w:ins w:id="269" w:author="Angela Quinn (NESO)" w:date="2024-10-27T13:57:00Z">
        <w:r w:rsidR="19159663" w:rsidRPr="62221ABE">
          <w:rPr>
            <w:rFonts w:ascii="Arial" w:hAnsi="Arial" w:cs="Arial"/>
            <w:b/>
            <w:bCs/>
          </w:rPr>
          <w:t>Transmission Evaluation Applicat</w:t>
        </w:r>
      </w:ins>
      <w:ins w:id="270"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1" w:author="Angela Quinn (NESO)" w:date="2024-10-18T08:07:00Z">
        <w:r w:rsidR="2BADBB8D" w:rsidRPr="62221ABE">
          <w:rPr>
            <w:rFonts w:ascii="Arial" w:hAnsi="Arial" w:cs="Arial"/>
          </w:rPr>
          <w:t xml:space="preserve"> and </w:t>
        </w:r>
      </w:ins>
      <w:ins w:id="272" w:author="Angela Quinn (NESO)" w:date="2024-10-31T13:27:00Z">
        <w:r w:rsidR="368D6678" w:rsidRPr="62221ABE">
          <w:rPr>
            <w:rFonts w:ascii="Arial" w:hAnsi="Arial" w:cs="Arial"/>
          </w:rPr>
          <w:t>not concluded</w:t>
        </w:r>
      </w:ins>
      <w:ins w:id="273"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4"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5" w:author="Angela Quinn (NESO)" w:date="2024-10-30T10:14:00Z">
          <w:pPr>
            <w:widowControl/>
            <w:numPr>
              <w:ilvl w:val="3"/>
              <w:numId w:val="37"/>
            </w:numPr>
            <w:tabs>
              <w:tab w:val="num" w:pos="720"/>
              <w:tab w:val="num" w:pos="1701"/>
            </w:tabs>
            <w:ind w:left="1701" w:hanging="872"/>
            <w:jc w:val="both"/>
          </w:pPr>
        </w:pPrChange>
      </w:pPr>
      <w:bookmarkStart w:id="276" w:name="_DV_M89"/>
      <w:bookmarkEnd w:id="276"/>
      <w:del w:id="277"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78" w:author="Lizzie Timmins (NESO)" w:date="2024-10-15T14:53:00Z">
        <w:r w:rsidRPr="0E1DE9A1" w:rsidDel="00CA2ECB">
          <w:rPr>
            <w:rFonts w:ascii="Arial" w:hAnsi="Arial" w:cs="Arial"/>
            <w:b/>
            <w:bCs/>
          </w:rPr>
          <w:delText xml:space="preserve">Request for a Statement of </w:delText>
        </w:r>
      </w:del>
      <w:del w:id="279"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80" w:author="Lizzie Timmins (NESO)" w:date="2024-10-15T14:53:00Z">
        <w:r w:rsidRPr="0E1DE9A1" w:rsidDel="00CA2ECB">
          <w:rPr>
            <w:rFonts w:ascii="Arial" w:hAnsi="Arial" w:cs="Arial"/>
            <w:b/>
            <w:bCs/>
          </w:rPr>
          <w:delText xml:space="preserve">Request for a Statement of </w:delText>
        </w:r>
      </w:del>
      <w:del w:id="281"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2" w:name="_DV_M90"/>
      <w:bookmarkEnd w:id="282"/>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3" w:name="_DV_M91"/>
      <w:bookmarkEnd w:id="28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lastRenderedPageBreak/>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4" w:name="_DV_M92"/>
      <w:bookmarkEnd w:id="28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5" w:name="_DV_M93"/>
      <w:bookmarkEnd w:id="285"/>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286" w:name="_DV_M94"/>
      <w:bookmarkEnd w:id="286"/>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7" w:name="_DV_M95"/>
      <w:bookmarkEnd w:id="287"/>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8" w:name="_DV_M96"/>
      <w:bookmarkEnd w:id="288"/>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 xml:space="preserve">Distribution </w:t>
      </w:r>
      <w:proofErr w:type="gramStart"/>
      <w:r w:rsidRPr="0035750B">
        <w:rPr>
          <w:rFonts w:ascii="Arial" w:hAnsi="Arial" w:cs="Arial"/>
          <w:b/>
        </w:rPr>
        <w:t>System</w:t>
      </w:r>
      <w:proofErr w:type="gramEnd"/>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89" w:author="Angela Quinn (NESO)" w:date="2024-10-27T12:49:00Z">
        <w:r w:rsidR="1DD360ED" w:rsidRPr="62221ABE">
          <w:rPr>
            <w:rFonts w:ascii="Arial" w:hAnsi="Arial" w:cs="Arial"/>
          </w:rPr>
          <w:t xml:space="preserve"> </w:t>
        </w:r>
        <w:r w:rsidR="1DD360ED" w:rsidRPr="62221ABE">
          <w:rPr>
            <w:rFonts w:ascii="Arial" w:hAnsi="Arial" w:cs="Arial"/>
          </w:rPr>
          <w:lastRenderedPageBreak/>
          <w:t>process for</w:t>
        </w:r>
      </w:ins>
      <w:r w:rsidRPr="62221ABE">
        <w:rPr>
          <w:rFonts w:ascii="Arial" w:hAnsi="Arial" w:cs="Arial"/>
        </w:rPr>
        <w:t xml:space="preserve"> </w:t>
      </w:r>
      <w:r w:rsidRPr="62221ABE">
        <w:rPr>
          <w:rFonts w:ascii="Arial" w:hAnsi="Arial" w:cs="Arial"/>
          <w:b/>
          <w:bCs/>
        </w:rPr>
        <w:t>Transmission Impact Assessment</w:t>
      </w:r>
      <w:ins w:id="290" w:author="Angela Quinn (NESO)" w:date="2024-10-27T12:49:00Z">
        <w:r w:rsidR="4D38CCB6" w:rsidRPr="62221ABE">
          <w:rPr>
            <w:rFonts w:ascii="Arial" w:hAnsi="Arial" w:cs="Arial"/>
            <w:b/>
            <w:bCs/>
          </w:rPr>
          <w:t xml:space="preserve"> </w:t>
        </w:r>
      </w:ins>
      <w:ins w:id="291"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2"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3"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4"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5" w:author="Angela Quinn (NESO)" w:date="2024-10-27T12:50:00Z">
        <w:r w:rsidR="1FFC7278" w:rsidRPr="7CFA61A9">
          <w:rPr>
            <w:rFonts w:ascii="Arial" w:hAnsi="Arial" w:cs="Arial"/>
          </w:rPr>
          <w:t xml:space="preserve">to </w:t>
        </w:r>
        <w:proofErr w:type="gramStart"/>
        <w:r w:rsidR="1FFC7278" w:rsidRPr="7CFA61A9">
          <w:rPr>
            <w:rFonts w:ascii="Arial" w:hAnsi="Arial" w:cs="Arial"/>
          </w:rPr>
          <w:t>introduce</w:t>
        </w:r>
        <w:proofErr w:type="gramEnd"/>
        <w:r w:rsidR="1FFC7278" w:rsidRPr="7CFA61A9">
          <w:rPr>
            <w:rFonts w:ascii="Arial" w:hAnsi="Arial" w:cs="Arial"/>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6"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6"/>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297" w:name="_DV_M97"/>
      <w:bookmarkEnd w:id="297"/>
      <w:r>
        <w:t>PAYMENT</w:t>
      </w:r>
      <w:bookmarkStart w:id="298" w:name="_DV_M98"/>
      <w:bookmarkEnd w:id="65"/>
      <w:bookmarkEnd w:id="298"/>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299" w:name="_DV_M99"/>
      <w:bookmarkEnd w:id="299"/>
      <w:r>
        <w:lastRenderedPageBreak/>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0" w:name="_DV_M100"/>
      <w:bookmarkEnd w:id="300"/>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1" w:name="_DV_M101"/>
      <w:bookmarkEnd w:id="301"/>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2" w:name="_DV_M102"/>
      <w:bookmarkEnd w:id="302"/>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3" w:name="_DV_M103"/>
      <w:bookmarkEnd w:id="303"/>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304" w:name="_DV_M104"/>
      <w:bookmarkEnd w:id="304"/>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5" w:name="_DV_M105"/>
      <w:bookmarkEnd w:id="305"/>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6" w:name="_DV_M106"/>
      <w:bookmarkEnd w:id="306"/>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307" w:name="_DV_M107"/>
      <w:bookmarkEnd w:id="307"/>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308" w:name="_DV_M108"/>
      <w:bookmarkEnd w:id="308"/>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09" w:name="_DV_M109"/>
      <w:bookmarkEnd w:id="309"/>
      <w:r>
        <w:rPr>
          <w:rFonts w:ascii="Arial" w:hAnsi="Arial" w:cs="Arial"/>
        </w:rPr>
        <w:lastRenderedPageBreak/>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0" w:name="_DV_M110"/>
      <w:bookmarkEnd w:id="310"/>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1" w:name="_DV_M111"/>
      <w:bookmarkEnd w:id="311"/>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2" w:name="_DV_M112"/>
      <w:bookmarkEnd w:id="312"/>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3" w:name="_DV_M113"/>
      <w:bookmarkEnd w:id="313"/>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4" w:name="_DV_M114"/>
      <w:bookmarkStart w:id="315" w:name="_Toc490940279"/>
      <w:bookmarkEnd w:id="314"/>
      <w:r>
        <w:t>METERING</w:t>
      </w:r>
      <w:bookmarkStart w:id="316" w:name="_DV_M115"/>
      <w:bookmarkEnd w:id="315"/>
      <w:bookmarkEnd w:id="316"/>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7" w:name="_DV_M116"/>
      <w:bookmarkEnd w:id="317"/>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18" w:name="_DV_M117"/>
      <w:bookmarkEnd w:id="318"/>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9" w:name="_DV_M118"/>
      <w:bookmarkEnd w:id="319"/>
      <w:r>
        <w:rPr>
          <w:rFonts w:ascii="Arial" w:hAnsi="Arial" w:cs="Arial"/>
        </w:rPr>
        <w:lastRenderedPageBreak/>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0" w:name="_DV_M119"/>
      <w:bookmarkEnd w:id="320"/>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1"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2" w:name="_DV_M120"/>
      <w:bookmarkEnd w:id="322"/>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3" w:name="_DV_M121"/>
      <w:bookmarkEnd w:id="323"/>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4" w:name="_DV_M122"/>
      <w:bookmarkEnd w:id="324"/>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5" w:name="_DV_M123"/>
      <w:bookmarkEnd w:id="325"/>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6" w:name="_DV_M124"/>
      <w:bookmarkEnd w:id="326"/>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7" w:name="_DV_M125"/>
      <w:bookmarkEnd w:id="327"/>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8" w:name="_DV_M126"/>
      <w:bookmarkEnd w:id="328"/>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9" w:name="_DV_M127"/>
      <w:bookmarkEnd w:id="329"/>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0" w:name="_DV_M128"/>
      <w:bookmarkEnd w:id="330"/>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w:t>
      </w:r>
      <w:r>
        <w:rPr>
          <w:rFonts w:ascii="Arial" w:hAnsi="Arial" w:cs="Arial"/>
          <w:b w:val="0"/>
          <w:bCs w:val="0"/>
          <w:i w:val="0"/>
          <w:iCs w:val="0"/>
        </w:rPr>
        <w:lastRenderedPageBreak/>
        <w:t xml:space="preserve">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1" w:name="_DV_M129"/>
      <w:bookmarkEnd w:id="331"/>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2" w:name="_DV_M130"/>
      <w:bookmarkEnd w:id="33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3" w:name="_DV_M131"/>
      <w:bookmarkEnd w:id="333"/>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4" w:name="_DV_M132"/>
      <w:bookmarkEnd w:id="3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5" w:name="_DV_M133"/>
      <w:bookmarkEnd w:id="335"/>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6" w:name="_DV_M134"/>
      <w:bookmarkEnd w:id="336"/>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7" w:name="_DV_M135"/>
      <w:bookmarkEnd w:id="337"/>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8" w:name="_DV_M136"/>
      <w:bookmarkEnd w:id="338"/>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39" w:name="_DV_M137"/>
      <w:bookmarkEnd w:id="339"/>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0" w:name="_DV_M138"/>
      <w:bookmarkEnd w:id="340"/>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1" w:name="_DV_M139"/>
      <w:bookmarkEnd w:id="341"/>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2" w:name="_DV_M140"/>
      <w:bookmarkEnd w:id="342"/>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3" w:name="_DV_M141"/>
      <w:bookmarkEnd w:id="343"/>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4" w:name="_DV_M142"/>
      <w:bookmarkEnd w:id="344"/>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5" w:name="_DV_M143"/>
      <w:bookmarkEnd w:id="345"/>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w:t>
      </w:r>
      <w:proofErr w:type="gramStart"/>
      <w:r>
        <w:rPr>
          <w:rFonts w:ascii="Arial" w:hAnsi="Arial" w:cs="Arial"/>
        </w:rPr>
        <w:t xml:space="preserve">( </w:t>
      </w:r>
      <w:r>
        <w:rPr>
          <w:rFonts w:ascii="Arial" w:hAnsi="Arial" w:cs="Arial"/>
          <w:b/>
          <w:bCs/>
        </w:rPr>
        <w:t>Transmission</w:t>
      </w:r>
      <w:proofErr w:type="gramEnd"/>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w:t>
      </w:r>
      <w:proofErr w:type="gramStart"/>
      <w:r>
        <w:rPr>
          <w:rFonts w:ascii="Arial" w:hAnsi="Arial" w:cs="Arial"/>
        </w:rPr>
        <w:t>e.g.</w:t>
      </w:r>
      <w:proofErr w:type="gramEnd"/>
      <w:r>
        <w:rPr>
          <w:rFonts w:ascii="Arial" w:hAnsi="Arial" w:cs="Arial"/>
        </w:rPr>
        <w:t xml:space="preserve">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6" w:name="_DV_M144"/>
      <w:bookmarkEnd w:id="346"/>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7" w:name="_DV_M145"/>
      <w:bookmarkEnd w:id="347"/>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8" w:name="_DV_M146"/>
      <w:bookmarkEnd w:id="348"/>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49" w:name="_DV_M147"/>
      <w:bookmarkEnd w:id="349"/>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0" w:name="_DV_M148"/>
      <w:bookmarkEnd w:id="350"/>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1" w:name="_DV_M149"/>
      <w:bookmarkEnd w:id="351"/>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2" w:name="_DV_M150"/>
      <w:bookmarkEnd w:id="352"/>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3" w:name="_DV_M151"/>
      <w:bookmarkEnd w:id="353"/>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4" w:author="Lizzie Timmins (NESO)" w:date="2024-10-15T14:55:00Z">
        <w:r w:rsidR="068C551C" w:rsidRPr="7CFA61A9">
          <w:rPr>
            <w:rFonts w:ascii="Arial" w:hAnsi="Arial" w:cs="Arial"/>
          </w:rPr>
          <w:t xml:space="preserve">(and if this is </w:t>
        </w:r>
      </w:ins>
      <w:ins w:id="355" w:author="Angela Quinn (NESO)" w:date="2024-10-27T14:03:00Z">
        <w:r w:rsidR="12721D44" w:rsidRPr="7CFA61A9">
          <w:rPr>
            <w:rFonts w:ascii="Arial" w:hAnsi="Arial" w:cs="Arial"/>
          </w:rPr>
          <w:t xml:space="preserve">a </w:t>
        </w:r>
      </w:ins>
      <w:ins w:id="356"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7" w:author="Lizzie Timmins (NESO)" w:date="2024-10-15T14:55:00Z"/>
          <w:rFonts w:ascii="Arial" w:hAnsi="Arial" w:cs="Arial"/>
          <w:b/>
          <w:bCs/>
        </w:rPr>
      </w:pPr>
      <w:bookmarkStart w:id="358" w:name="_DV_M152"/>
      <w:bookmarkEnd w:id="358"/>
      <w:r>
        <w:rPr>
          <w:rFonts w:ascii="Arial" w:hAnsi="Arial" w:cs="Arial"/>
        </w:rPr>
        <w:t>6.9.2.2</w:t>
      </w:r>
      <w:r>
        <w:rPr>
          <w:rFonts w:ascii="Arial" w:hAnsi="Arial" w:cs="Arial"/>
          <w:b/>
          <w:bCs/>
        </w:rPr>
        <w:tab/>
      </w:r>
      <w:ins w:id="359"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0" w:author="Lizzie Timmins (NESO)" w:date="2024-10-15T14:57:00Z"/>
          <w:rFonts w:ascii="Arial" w:hAnsi="Arial" w:cs="Arial"/>
        </w:rPr>
      </w:pPr>
      <w:ins w:id="361"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2"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3" w:author="Lizzie Timmins (NESO)" w:date="2024-10-15T14:57:00Z"/>
          <w:rFonts w:ascii="Arial" w:hAnsi="Arial" w:cs="Arial"/>
        </w:rPr>
      </w:pPr>
      <w:ins w:id="364"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5"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6" w:name="_DV_M153"/>
      <w:bookmarkEnd w:id="366"/>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67" w:name="_DV_M154"/>
      <w:bookmarkEnd w:id="367"/>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68" w:name="_DV_M156"/>
      <w:bookmarkEnd w:id="368"/>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69" w:name="_DV_M157"/>
      <w:bookmarkEnd w:id="369"/>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0" w:name="_DV_M158"/>
      <w:bookmarkEnd w:id="370"/>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1" w:name="_DV_M159"/>
      <w:bookmarkEnd w:id="371"/>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2" w:author="Angela Quinn (NESO)" w:date="2024-10-18T09:38:00Z"/>
          <w:rFonts w:ascii="Arial" w:hAnsi="Arial" w:cs="Arial"/>
        </w:rPr>
      </w:pPr>
      <w:bookmarkStart w:id="373" w:name="_DV_M160"/>
      <w:bookmarkEnd w:id="37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104CF245" w14:textId="081F7521" w:rsidR="003D7C18" w:rsidRDefault="0AA6FE18" w:rsidP="00CA2ECB">
      <w:pPr>
        <w:pStyle w:val="clauseindent"/>
        <w:widowControl/>
        <w:ind w:left="2835" w:hanging="1133"/>
        <w:jc w:val="both"/>
        <w:rPr>
          <w:ins w:id="374" w:author="Angela Quinn (NESO)" w:date="2024-10-18T09:41:00Z"/>
          <w:rFonts w:ascii="Arial" w:hAnsi="Arial" w:cs="Arial"/>
          <w:b/>
          <w:bCs/>
        </w:rPr>
      </w:pPr>
      <w:ins w:id="375" w:author="Angela Quinn (NESO)" w:date="2024-10-18T09:38:00Z">
        <w:r w:rsidRPr="7CFA61A9">
          <w:rPr>
            <w:rFonts w:ascii="Arial" w:hAnsi="Arial" w:cs="Arial"/>
          </w:rPr>
          <w:t>6.9.3.5</w:t>
        </w:r>
      </w:ins>
      <w:ins w:id="376" w:author="Angela Quinn (NESO)" w:date="2024-10-27T14:05:00Z">
        <w:r w:rsidR="00AE0C81">
          <w:tab/>
        </w:r>
      </w:ins>
      <w:ins w:id="377"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8"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79" w:author="Angela Quinn (NESO)" w:date="2024-10-18T09:43:00Z"/>
          <w:rFonts w:ascii="Arial" w:hAnsi="Arial" w:cs="Arial"/>
        </w:rPr>
      </w:pPr>
      <w:ins w:id="380" w:author="Angela Quinn (NESO)" w:date="2024-10-18T09:41:00Z">
        <w:r>
          <w:rPr>
            <w:rFonts w:ascii="Arial" w:hAnsi="Arial" w:cs="Arial"/>
          </w:rPr>
          <w:t>6.9.3.5.1</w:t>
        </w:r>
        <w:r>
          <w:rPr>
            <w:rFonts w:ascii="Arial" w:hAnsi="Arial" w:cs="Arial"/>
          </w:rPr>
          <w:tab/>
          <w:t>The provisions of this Parag</w:t>
        </w:r>
      </w:ins>
      <w:ins w:id="381" w:author="Angela Quinn (NESO)" w:date="2024-10-18T09:42:00Z">
        <w:r>
          <w:rPr>
            <w:rFonts w:ascii="Arial" w:hAnsi="Arial" w:cs="Arial"/>
          </w:rPr>
          <w:t>r</w:t>
        </w:r>
      </w:ins>
      <w:ins w:id="382" w:author="Angela Quinn (NESO)" w:date="2024-10-18T09:41:00Z">
        <w:r>
          <w:rPr>
            <w:rFonts w:ascii="Arial" w:hAnsi="Arial" w:cs="Arial"/>
          </w:rPr>
          <w:t xml:space="preserve">aph 6.9 apply to </w:t>
        </w:r>
      </w:ins>
      <w:ins w:id="383"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4" w:author="Angela Quinn (NESO)" w:date="2024-10-18T09:43:00Z">
        <w:r>
          <w:rPr>
            <w:rFonts w:ascii="Arial" w:hAnsi="Arial" w:cs="Arial"/>
          </w:rPr>
          <w:t xml:space="preserve">adapted as required </w:t>
        </w:r>
      </w:ins>
      <w:ins w:id="385"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6"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7" w:author="Angela Quinn (NESO)" w:date="2024-10-18T09:56:00Z"/>
          <w:rFonts w:ascii="Arial" w:hAnsi="Arial" w:cs="Arial"/>
        </w:rPr>
      </w:pPr>
      <w:ins w:id="388" w:author="Angela Quinn (NESO)" w:date="2024-10-18T09:43:00Z">
        <w:r w:rsidRPr="7CFA61A9">
          <w:rPr>
            <w:rFonts w:ascii="Arial" w:hAnsi="Arial" w:cs="Arial"/>
          </w:rPr>
          <w:t>6.9</w:t>
        </w:r>
        <w:r w:rsidR="49306DF1" w:rsidRPr="7CFA61A9">
          <w:rPr>
            <w:rFonts w:ascii="Arial" w:hAnsi="Arial" w:cs="Arial"/>
          </w:rPr>
          <w:t>.3.5.</w:t>
        </w:r>
      </w:ins>
      <w:ins w:id="389" w:author="Angela Quinn (NESO)" w:date="2024-10-18T09:54:00Z">
        <w:r w:rsidR="3ADDB6F9" w:rsidRPr="7CFA61A9">
          <w:rPr>
            <w:rFonts w:ascii="Arial" w:hAnsi="Arial" w:cs="Arial"/>
          </w:rPr>
          <w:t>2</w:t>
        </w:r>
      </w:ins>
      <w:ins w:id="390"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1"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2" w:author="Angela Quinn (NESO)" w:date="2024-10-18T09:51:00Z">
        <w:r w:rsidR="2B9ACDD0" w:rsidRPr="7CFA61A9">
          <w:rPr>
            <w:rFonts w:ascii="Arial" w:hAnsi="Arial" w:cs="Arial"/>
          </w:rPr>
          <w:t>under Par</w:t>
        </w:r>
      </w:ins>
      <w:ins w:id="393" w:author="Angela Quinn (NESO)" w:date="2024-10-18T09:52:00Z">
        <w:r w:rsidR="2B9ACDD0" w:rsidRPr="7CFA61A9">
          <w:rPr>
            <w:rFonts w:ascii="Arial" w:hAnsi="Arial" w:cs="Arial"/>
          </w:rPr>
          <w:t>a</w:t>
        </w:r>
      </w:ins>
      <w:ins w:id="394" w:author="Angela Quinn (NESO)" w:date="2024-10-18T09:51:00Z">
        <w:r w:rsidR="2B9ACDD0" w:rsidRPr="7CFA61A9">
          <w:rPr>
            <w:rFonts w:ascii="Arial" w:hAnsi="Arial" w:cs="Arial"/>
          </w:rPr>
          <w:t>g</w:t>
        </w:r>
      </w:ins>
      <w:ins w:id="395" w:author="Angela Quinn (NESO)" w:date="2024-10-18T09:52:00Z">
        <w:r w:rsidR="2B9ACDD0" w:rsidRPr="7CFA61A9">
          <w:rPr>
            <w:rFonts w:ascii="Arial" w:hAnsi="Arial" w:cs="Arial"/>
          </w:rPr>
          <w:t>rap</w:t>
        </w:r>
      </w:ins>
      <w:ins w:id="396" w:author="Angela Quinn (NESO)" w:date="2024-10-18T09:51:00Z">
        <w:r w:rsidR="2B9ACDD0" w:rsidRPr="7CFA61A9">
          <w:rPr>
            <w:rFonts w:ascii="Arial" w:hAnsi="Arial" w:cs="Arial"/>
          </w:rPr>
          <w:t xml:space="preserve">h </w:t>
        </w:r>
      </w:ins>
      <w:ins w:id="397" w:author="Angela Quinn (NESO)" w:date="2024-10-18T09:52:00Z">
        <w:r w:rsidR="2B9ACDD0" w:rsidRPr="7CFA61A9">
          <w:rPr>
            <w:rFonts w:ascii="Arial" w:hAnsi="Arial" w:cs="Arial"/>
          </w:rPr>
          <w:t xml:space="preserve">6.9.3 </w:t>
        </w:r>
      </w:ins>
      <w:ins w:id="398" w:author="Angela Quinn (NESO)" w:date="2024-10-18T09:45:00Z">
        <w:r w:rsidR="012B402F" w:rsidRPr="7CFA61A9">
          <w:rPr>
            <w:rFonts w:ascii="Arial" w:hAnsi="Arial" w:cs="Arial"/>
          </w:rPr>
          <w:t xml:space="preserve">on receipt </w:t>
        </w:r>
      </w:ins>
      <w:ins w:id="399"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0"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1"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2" w:author="Angela Quinn (NESO)" w:date="2024-10-18T09:58:00Z">
        <w:r w:rsidR="3EDED590" w:rsidRPr="7CFA61A9">
          <w:rPr>
            <w:rFonts w:ascii="Arial" w:hAnsi="Arial" w:cs="Arial"/>
          </w:rPr>
          <w:t xml:space="preserve">for </w:t>
        </w:r>
      </w:ins>
      <w:ins w:id="403" w:author="Angela Quinn (NESO)" w:date="2024-10-18T09:50:00Z">
        <w:r w:rsidR="5524F6EB" w:rsidRPr="7CFA61A9">
          <w:rPr>
            <w:rFonts w:ascii="Arial" w:hAnsi="Arial" w:cs="Arial"/>
          </w:rPr>
          <w:t xml:space="preserve"> a </w:t>
        </w:r>
      </w:ins>
      <w:ins w:id="404"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5"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6" w:author="Angela Quinn (NESO)" w:date="2024-10-18T09:52:00Z">
        <w:r w:rsidR="2B9ACDD0" w:rsidRPr="7CFA61A9">
          <w:rPr>
            <w:rFonts w:ascii="Arial" w:hAnsi="Arial" w:cs="Arial"/>
          </w:rPr>
          <w:t xml:space="preserve">the notice is </w:t>
        </w:r>
      </w:ins>
      <w:ins w:id="407" w:author="Angela Quinn (NESO)" w:date="2024-10-18T09:55:00Z">
        <w:r w:rsidR="3ADDB6F9" w:rsidRPr="7CFA61A9">
          <w:rPr>
            <w:rFonts w:ascii="Arial" w:hAnsi="Arial" w:cs="Arial"/>
          </w:rPr>
          <w:t xml:space="preserve">solely </w:t>
        </w:r>
      </w:ins>
      <w:ins w:id="408"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09"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0" w:author="Angela Quinn (NESO)" w:date="2024-10-18T09:55:00Z">
        <w:r w:rsidR="3ADDB6F9" w:rsidRPr="007537F3">
          <w:rPr>
            <w:rFonts w:ascii="Arial" w:hAnsi="Arial" w:cs="Arial"/>
            <w:b/>
            <w:bCs/>
          </w:rPr>
          <w:t xml:space="preserve">Transmission </w:t>
        </w:r>
      </w:ins>
      <w:ins w:id="411"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2"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3"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4"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5"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6" w:author="Angela Quinn (NESO)" w:date="2024-10-18T09:59:00Z">
        <w:r w:rsidR="2B9BDA8A" w:rsidRPr="7CFA61A9">
          <w:rPr>
            <w:rFonts w:ascii="Arial" w:hAnsi="Arial" w:cs="Arial"/>
          </w:rPr>
          <w:t>n</w:t>
        </w:r>
      </w:ins>
      <w:ins w:id="417"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8" w:author="Angela Quinn (NESO)" w:date="2024-10-18T09:59:00Z">
        <w:r w:rsidR="2B9BDA8A" w:rsidRPr="7CFA61A9">
          <w:rPr>
            <w:rFonts w:ascii="Arial" w:hAnsi="Arial" w:cs="Arial"/>
          </w:rPr>
          <w:t>f</w:t>
        </w:r>
      </w:ins>
      <w:ins w:id="419"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0"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1"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2"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3"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4"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5" w:name="_DV_M161"/>
      <w:bookmarkEnd w:id="425"/>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6" w:name="_DV_M162"/>
      <w:bookmarkEnd w:id="426"/>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7" w:name="_DV_M163"/>
      <w:bookmarkEnd w:id="427"/>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8" w:name="_DV_M164"/>
      <w:bookmarkEnd w:id="428"/>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29" w:name="_DV_M165"/>
      <w:bookmarkEnd w:id="429"/>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0"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1"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1"/>
      <w:r>
        <w:rPr>
          <w:rStyle w:val="DeltaViewInsertion"/>
          <w:rFonts w:ascii="Arial" w:hAnsi="Arial" w:cs="Arial"/>
          <w:b/>
          <w:color w:val="auto"/>
          <w:u w:val="none"/>
        </w:rPr>
        <w:t>M</w:t>
      </w:r>
      <w:r>
        <w:rPr>
          <w:rStyle w:val="DeltaViewInsertion"/>
          <w:rFonts w:ascii="Arial" w:hAnsi="Arial" w:cs="Arial"/>
          <w:b/>
          <w:bCs/>
          <w:color w:val="auto"/>
          <w:u w:val="none"/>
        </w:rPr>
        <w:t xml:space="preserve">odifications relating to </w:t>
      </w:r>
      <w:proofErr w:type="gramStart"/>
      <w:r>
        <w:rPr>
          <w:rStyle w:val="DeltaViewInsertion"/>
          <w:rFonts w:ascii="Arial" w:hAnsi="Arial" w:cs="Arial"/>
          <w:b/>
          <w:bCs/>
          <w:color w:val="auto"/>
          <w:u w:val="none"/>
        </w:rPr>
        <w:t>OTSDUW</w:t>
      </w:r>
      <w:proofErr w:type="gramEnd"/>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2" w:name="_DV_C3"/>
      <w:r w:rsidRPr="00CC7C3D">
        <w:rPr>
          <w:rStyle w:val="DeltaViewInsertion"/>
          <w:rFonts w:ascii="Arial" w:hAnsi="Arial" w:cs="Arial"/>
          <w:color w:val="auto"/>
          <w:u w:val="none"/>
        </w:rPr>
        <w:t xml:space="preserve">Where </w:t>
      </w:r>
      <w:bookmarkEnd w:id="432"/>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3" w:name="_DV_M166"/>
      <w:bookmarkEnd w:id="433"/>
      <w:r>
        <w:t xml:space="preserve">GENERAL PROVISIONS CONCERNING MODIFICATIONS AND NEWCONNECTION SITES </w:t>
      </w:r>
      <w:bookmarkEnd w:id="430"/>
    </w:p>
    <w:p w14:paraId="448EC185" w14:textId="77777777" w:rsidR="00CA2ECB" w:rsidRDefault="00CA2ECB" w:rsidP="00CA2ECB">
      <w:pPr>
        <w:pStyle w:val="Heading4"/>
        <w:widowControl/>
        <w:numPr>
          <w:ilvl w:val="2"/>
          <w:numId w:val="10"/>
        </w:numPr>
        <w:jc w:val="both"/>
        <w:rPr>
          <w:rFonts w:ascii="Arial" w:hAnsi="Arial" w:cs="Arial"/>
        </w:rPr>
      </w:pPr>
      <w:bookmarkStart w:id="434" w:name="_DV_M167"/>
      <w:bookmarkEnd w:id="434"/>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5" w:name="_DV_M168"/>
      <w:bookmarkEnd w:id="435"/>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6" w:name="_DV_C8"/>
      <w:r w:rsidRPr="00CC7C3D">
        <w:rPr>
          <w:rStyle w:val="DeltaViewInsertion"/>
          <w:rFonts w:ascii="Arial" w:hAnsi="Arial" w:cs="Arial"/>
          <w:color w:val="auto"/>
          <w:u w:val="none"/>
        </w:rPr>
        <w:t xml:space="preserve"> </w:t>
      </w:r>
      <w:bookmarkEnd w:id="436"/>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7" w:name="_DV_M170"/>
      <w:bookmarkStart w:id="438" w:name="_DV_C9"/>
      <w:bookmarkEnd w:id="437"/>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8"/>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39" w:name="_DV_M171"/>
      <w:bookmarkEnd w:id="439"/>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0" w:name="_DV_M172"/>
      <w:bookmarkEnd w:id="440"/>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1" w:name="_DV_M173"/>
      <w:bookmarkEnd w:id="441"/>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2" w:name="_DV_M174"/>
      <w:bookmarkEnd w:id="442"/>
      <w:r>
        <w:rPr>
          <w:rFonts w:ascii="Arial" w:hAnsi="Arial" w:cs="Arial"/>
        </w:rPr>
        <w:t>6.10.4</w:t>
      </w:r>
      <w:r>
        <w:rPr>
          <w:rFonts w:ascii="Arial" w:hAnsi="Arial" w:cs="Arial"/>
        </w:rPr>
        <w:tab/>
      </w:r>
      <w:ins w:id="443"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w:t>
        </w:r>
        <w:proofErr w:type="gramStart"/>
        <w:r w:rsidR="007829AF">
          <w:rPr>
            <w:rFonts w:ascii="Arial" w:hAnsi="Arial" w:cs="Arial"/>
          </w:rPr>
          <w:t>and  references</w:t>
        </w:r>
        <w:proofErr w:type="gramEnd"/>
        <w:r w:rsidR="007829AF">
          <w:rPr>
            <w:rFonts w:ascii="Arial" w:hAnsi="Arial" w:cs="Arial"/>
          </w:rPr>
          <w:t xml:space="preserve"> within</w:t>
        </w:r>
      </w:ins>
      <w:ins w:id="444" w:author="Angela Quinn (NESO)" w:date="2024-10-18T08:24:00Z">
        <w:r w:rsidR="007829AF">
          <w:rPr>
            <w:rFonts w:ascii="Arial" w:hAnsi="Arial" w:cs="Arial"/>
          </w:rPr>
          <w:t xml:space="preserve"> it shall be construed accordingly</w:t>
        </w:r>
      </w:ins>
      <w:ins w:id="445"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6" w:name="_DV_M175"/>
      <w:bookmarkEnd w:id="446"/>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7" w:name="_DV_M176"/>
      <w:bookmarkEnd w:id="447"/>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8" w:name="_DV_M177"/>
      <w:bookmarkEnd w:id="448"/>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49" w:name="_DV_M178"/>
      <w:bookmarkStart w:id="450" w:name="_Toc490940258"/>
      <w:bookmarkEnd w:id="449"/>
      <w:r>
        <w:rPr>
          <w:rFonts w:ascii="Arial" w:hAnsi="Arial" w:cs="Arial"/>
        </w:rPr>
        <w:t xml:space="preserve">  </w:t>
      </w:r>
      <w:bookmarkEnd w:id="450"/>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1" w:name="_DV_M179"/>
      <w:bookmarkEnd w:id="321"/>
      <w:bookmarkEnd w:id="451"/>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2" w:name="_DV_M180"/>
      <w:bookmarkEnd w:id="452"/>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3" w:name="_DV_M181"/>
      <w:bookmarkEnd w:id="453"/>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4" w:name="_DV_M182"/>
      <w:bookmarkEnd w:id="454"/>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455" w:name="_DV_M183"/>
      <w:bookmarkEnd w:id="455"/>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6" w:name="_DV_M184"/>
      <w:bookmarkEnd w:id="456"/>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7" w:name="_DV_M185"/>
      <w:bookmarkEnd w:id="457"/>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58" w:name="_DV_M186"/>
      <w:bookmarkEnd w:id="458"/>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59" w:name="_DV_M187"/>
      <w:bookmarkEnd w:id="459"/>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0" w:name="_DV_M188"/>
      <w:bookmarkEnd w:id="460"/>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1" w:name="_DV_M189"/>
      <w:bookmarkEnd w:id="461"/>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w:t>
      </w:r>
      <w:proofErr w:type="gramStart"/>
      <w:r w:rsidR="00CA2ECB">
        <w:rPr>
          <w:rFonts w:ascii="Arial" w:hAnsi="Arial" w:cs="Arial"/>
        </w:rPr>
        <w:t>costs</w:t>
      </w:r>
      <w:proofErr w:type="gramEnd"/>
      <w:r w:rsidR="00CA2ECB">
        <w:rPr>
          <w:rFonts w:ascii="Arial" w:hAnsi="Arial" w:cs="Arial"/>
        </w:rPr>
        <w:t xml:space="preserve">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2" w:name="_DV_M190"/>
      <w:bookmarkEnd w:id="462"/>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3" w:name="_Toc490940282"/>
    </w:p>
    <w:p w14:paraId="3649AD3F" w14:textId="77777777" w:rsidR="00CA2ECB" w:rsidRDefault="00CA2ECB" w:rsidP="00CA2ECB">
      <w:pPr>
        <w:pStyle w:val="Heading3"/>
        <w:tabs>
          <w:tab w:val="clear" w:pos="851"/>
        </w:tabs>
      </w:pPr>
      <w:bookmarkStart w:id="464" w:name="_DV_M191"/>
      <w:bookmarkStart w:id="465" w:name="_Toc490940283"/>
      <w:bookmarkEnd w:id="463"/>
      <w:bookmarkEnd w:id="464"/>
      <w:r>
        <w:t xml:space="preserve">LIMITATION OF LIABILITY </w:t>
      </w:r>
      <w:bookmarkEnd w:id="465"/>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6" w:name="_DV_M192"/>
      <w:bookmarkEnd w:id="466"/>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7" w:name="_DV_M193"/>
      <w:bookmarkEnd w:id="467"/>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8" w:name="_DV_M194"/>
      <w:bookmarkEnd w:id="468"/>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69" w:name="_DV_M195"/>
      <w:bookmarkEnd w:id="469"/>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0" w:name="_DV_M196"/>
      <w:bookmarkEnd w:id="470"/>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1" w:name="_DV_M197"/>
      <w:bookmarkEnd w:id="471"/>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2" w:name="_DV_M198"/>
      <w:bookmarkEnd w:id="472"/>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3" w:name="_DV_M199"/>
      <w:bookmarkEnd w:id="473"/>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4" w:name="_DV_M200"/>
      <w:bookmarkEnd w:id="474"/>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5" w:name="_DV_M201"/>
      <w:bookmarkEnd w:id="475"/>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6" w:name="_DV_M202"/>
      <w:bookmarkEnd w:id="476"/>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77" w:name="_DV_M203"/>
      <w:bookmarkEnd w:id="477"/>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478" w:name="_DV_M204"/>
      <w:bookmarkEnd w:id="478"/>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79" w:name="_DV_M205"/>
      <w:bookmarkEnd w:id="479"/>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0" w:name="_DV_M206"/>
      <w:bookmarkEnd w:id="480"/>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481" w:name="_DV_M207"/>
      <w:bookmarkEnd w:id="481"/>
      <w:r>
        <w:rPr>
          <w:rFonts w:ascii="Arial" w:hAnsi="Arial" w:cs="Arial"/>
        </w:rPr>
        <w:t>6.12.7.1</w:t>
      </w:r>
      <w:r>
        <w:rPr>
          <w:rFonts w:ascii="Arial" w:hAnsi="Arial" w:cs="Arial"/>
        </w:rPr>
        <w:tab/>
        <w:t xml:space="preserve">be construed as a separate and severable contract term, and if one or more of such Paragraphs is held to be invalid, </w:t>
      </w:r>
      <w:proofErr w:type="gramStart"/>
      <w:r>
        <w:rPr>
          <w:rFonts w:ascii="Arial" w:hAnsi="Arial" w:cs="Arial"/>
        </w:rPr>
        <w:t>unlawful</w:t>
      </w:r>
      <w:proofErr w:type="gramEnd"/>
      <w:r>
        <w:rPr>
          <w:rFonts w:ascii="Arial" w:hAnsi="Arial" w:cs="Arial"/>
        </w:rPr>
        <w:t xml:space="preserve">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2" w:name="_DV_M208"/>
      <w:bookmarkEnd w:id="482"/>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3" w:name="_DV_M209"/>
      <w:bookmarkEnd w:id="483"/>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4" w:name="_DV_M210"/>
      <w:bookmarkEnd w:id="484"/>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5" w:name="_DV_M211"/>
      <w:bookmarkEnd w:id="485"/>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6" w:name="_Toc490940286"/>
    </w:p>
    <w:p w14:paraId="24FC5533" w14:textId="77777777" w:rsidR="00CA2ECB" w:rsidRDefault="00CA2ECB" w:rsidP="00CA2ECB">
      <w:pPr>
        <w:pStyle w:val="Heading3"/>
        <w:tabs>
          <w:tab w:val="clear" w:pos="851"/>
        </w:tabs>
      </w:pPr>
      <w:bookmarkStart w:id="487" w:name="_DV_M212"/>
      <w:bookmarkEnd w:id="487"/>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8" w:name="_DV_M213"/>
      <w:bookmarkEnd w:id="488"/>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89" w:name="_DV_M214"/>
      <w:bookmarkEnd w:id="489"/>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0" w:name="_DV_M215"/>
      <w:bookmarkEnd w:id="490"/>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w:t>
      </w:r>
      <w:proofErr w:type="gramStart"/>
      <w:r>
        <w:rPr>
          <w:rFonts w:ascii="Arial" w:hAnsi="Arial" w:cs="Arial"/>
        </w:rPr>
        <w:t>address</w:t>
      </w:r>
      <w:proofErr w:type="gramEnd"/>
      <w:r>
        <w:rPr>
          <w:rFonts w:ascii="Arial" w:hAnsi="Arial" w:cs="Arial"/>
        </w:rPr>
        <w:t xml:space="preserve">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1" w:name="_DV_M216"/>
      <w:bookmarkEnd w:id="491"/>
      <w:r>
        <w:t>TRANSFER AND SUBCONTRACTING</w:t>
      </w:r>
      <w:bookmarkEnd w:id="486"/>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2" w:name="_DV_M217"/>
      <w:bookmarkEnd w:id="492"/>
      <w:r>
        <w:rPr>
          <w:rFonts w:ascii="Arial" w:hAnsi="Arial" w:cs="Arial"/>
        </w:rPr>
        <w:t>6.14.1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3" w:name="_DV_M218"/>
      <w:bookmarkEnd w:id="493"/>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4" w:name="_DV_M219"/>
      <w:bookmarkEnd w:id="494"/>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5" w:name="_DV_M220"/>
      <w:bookmarkEnd w:id="495"/>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6" w:name="_DV_M221"/>
      <w:bookmarkEnd w:id="496"/>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7" w:name="_DV_M222"/>
      <w:bookmarkStart w:id="498" w:name="_Toc490940287"/>
      <w:bookmarkEnd w:id="497"/>
      <w:r>
        <w:rPr>
          <w:rFonts w:ascii="Arial" w:hAnsi="Arial" w:cs="Arial"/>
        </w:rPr>
        <w:t xml:space="preserve"> </w:t>
      </w:r>
      <w:bookmarkEnd w:id="498"/>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499" w:name="_DV_M223"/>
      <w:bookmarkEnd w:id="499"/>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0" w:name="_DV_M224"/>
      <w:bookmarkEnd w:id="500"/>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1" w:name="_DV_M225"/>
      <w:bookmarkEnd w:id="501"/>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2" w:name="_DV_M226"/>
      <w:bookmarkEnd w:id="502"/>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3" w:name="_DV_M227"/>
      <w:bookmarkEnd w:id="503"/>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4" w:name="_DV_M228"/>
      <w:bookmarkEnd w:id="504"/>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5" w:name="_DV_M229"/>
      <w:bookmarkEnd w:id="505"/>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6" w:name="_DV_M230"/>
      <w:bookmarkEnd w:id="506"/>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07" w:name="_DV_M231"/>
      <w:bookmarkEnd w:id="507"/>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08" w:name="_DV_M232"/>
      <w:bookmarkEnd w:id="508"/>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09" w:name="_DV_M233"/>
      <w:bookmarkEnd w:id="509"/>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0" w:name="_DV_M234"/>
      <w:bookmarkEnd w:id="510"/>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1" w:name="_DV_M235"/>
      <w:bookmarkEnd w:id="511"/>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2" w:name="_DV_M236"/>
      <w:bookmarkEnd w:id="512"/>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3" w:name="_DV_M237"/>
      <w:bookmarkEnd w:id="513"/>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4" w:name="_DV_M238"/>
      <w:bookmarkEnd w:id="514"/>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5" w:name="_DV_M239"/>
      <w:bookmarkEnd w:id="515"/>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6" w:name="_DV_M240"/>
      <w:bookmarkEnd w:id="516"/>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7" w:name="_DV_M241"/>
      <w:bookmarkEnd w:id="517"/>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8" w:name="_DV_M242"/>
      <w:bookmarkEnd w:id="518"/>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19" w:name="_DV_M243"/>
      <w:bookmarkEnd w:id="519"/>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0" w:name="_DV_M244"/>
      <w:bookmarkEnd w:id="520"/>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1" w:name="_DV_M245"/>
      <w:bookmarkEnd w:id="521"/>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2" w:name="_DV_M246"/>
      <w:bookmarkEnd w:id="522"/>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3" w:name="_DV_M247"/>
      <w:bookmarkEnd w:id="523"/>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4" w:name="_DV_M248"/>
      <w:bookmarkEnd w:id="524"/>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 xml:space="preserve">Distribution </w:t>
      </w:r>
      <w:proofErr w:type="gramStart"/>
      <w:r>
        <w:rPr>
          <w:rFonts w:ascii="Arial" w:hAnsi="Arial" w:cs="Arial"/>
          <w:b/>
          <w:bCs/>
        </w:rPr>
        <w:t>Codes</w:t>
      </w:r>
      <w:proofErr w:type="gram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5" w:name="_DV_M249"/>
      <w:bookmarkEnd w:id="525"/>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6" w:name="_DV_M250"/>
      <w:bookmarkEnd w:id="526"/>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7" w:name="_DV_M251"/>
      <w:bookmarkEnd w:id="527"/>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8" w:name="_DV_M252"/>
      <w:bookmarkEnd w:id="528"/>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529" w:name="_DV_M253"/>
      <w:bookmarkEnd w:id="529"/>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0" w:name="_DV_M254"/>
      <w:bookmarkEnd w:id="530"/>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1" w:name="_DV_M255"/>
      <w:bookmarkEnd w:id="531"/>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2" w:name="_DV_M256"/>
      <w:bookmarkEnd w:id="532"/>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3" w:name="_DV_M257"/>
      <w:bookmarkEnd w:id="53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w:t>
      </w:r>
      <w:proofErr w:type="gramStart"/>
      <w:r w:rsidR="00CA2ECB">
        <w:rPr>
          <w:rFonts w:ascii="Arial" w:hAnsi="Arial" w:cs="Arial"/>
        </w:rPr>
        <w:t>distribute</w:t>
      </w:r>
      <w:proofErr w:type="gramEnd"/>
      <w:r w:rsidR="00CA2ECB">
        <w:rPr>
          <w:rFonts w:ascii="Arial" w:hAnsi="Arial" w:cs="Arial"/>
        </w:rPr>
        <w:t xml:space="preserv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4" w:name="_DV_M258"/>
      <w:bookmarkEnd w:id="53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5" w:name="_DV_M259"/>
      <w:bookmarkEnd w:id="53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6" w:name="_DV_M260"/>
      <w:bookmarkEnd w:id="536"/>
    </w:p>
    <w:p w14:paraId="61F363B6" w14:textId="77777777" w:rsidR="00CA2ECB" w:rsidRDefault="00CA2ECB" w:rsidP="00CA2ECB">
      <w:pPr>
        <w:pStyle w:val="clauseindent"/>
        <w:widowControl/>
        <w:ind w:left="1702" w:hanging="851"/>
        <w:jc w:val="both"/>
        <w:rPr>
          <w:rFonts w:ascii="Arial" w:hAnsi="Arial" w:cs="Arial"/>
        </w:rPr>
      </w:pPr>
      <w:bookmarkStart w:id="537" w:name="_DV_M261"/>
      <w:bookmarkEnd w:id="537"/>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8" w:name="_DV_M262"/>
      <w:bookmarkEnd w:id="53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39" w:name="_DV_M263"/>
      <w:bookmarkEnd w:id="539"/>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0" w:name="_DV_M264"/>
      <w:bookmarkEnd w:id="540"/>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1" w:name="_DV_M265"/>
      <w:bookmarkEnd w:id="541"/>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2" w:name="_DV_M266"/>
      <w:bookmarkEnd w:id="542"/>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3" w:name="_DV_M267"/>
      <w:bookmarkEnd w:id="543"/>
      <w:r>
        <w:rPr>
          <w:rFonts w:ascii="Arial" w:hAnsi="Arial" w:cs="Arial"/>
        </w:rPr>
        <w:t>6.15.7</w:t>
      </w:r>
      <w:r>
        <w:rPr>
          <w:rFonts w:ascii="Arial" w:hAnsi="Arial" w:cs="Arial"/>
        </w:rPr>
        <w:tab/>
        <w:t xml:space="preserve">The circumstances referred to in Paragraph 6.15.6 are: </w:t>
      </w:r>
      <w:bookmarkStart w:id="544" w:name="_DV_M268"/>
      <w:bookmarkEnd w:id="544"/>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5" w:name="_DV_M269"/>
      <w:bookmarkEnd w:id="545"/>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6" w:name="_DV_M270"/>
      <w:bookmarkEnd w:id="546"/>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7" w:name="_DV_M271"/>
      <w:bookmarkEnd w:id="547"/>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8" w:name="_DV_M272"/>
      <w:bookmarkEnd w:id="548"/>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49" w:name="_DV_M273"/>
      <w:bookmarkEnd w:id="549"/>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0" w:name="_DV_M274"/>
      <w:bookmarkEnd w:id="550"/>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1" w:name="_DV_M275"/>
      <w:bookmarkEnd w:id="551"/>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2" w:name="_DV_M276"/>
      <w:bookmarkEnd w:id="552"/>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3" w:name="_DV_M277"/>
      <w:bookmarkEnd w:id="553"/>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4" w:name="_DV_M278"/>
      <w:bookmarkEnd w:id="55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5" w:name="_DV_M279"/>
      <w:bookmarkEnd w:id="55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6" w:name="_DV_M280"/>
      <w:bookmarkEnd w:id="556"/>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7" w:name="_DV_M281"/>
      <w:bookmarkEnd w:id="557"/>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8" w:name="_DV_M282"/>
      <w:bookmarkEnd w:id="558"/>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59" w:name="_DV_M283"/>
      <w:bookmarkEnd w:id="559"/>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0" w:name="_DV_M284"/>
      <w:bookmarkEnd w:id="560"/>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1" w:name="_DV_M285"/>
      <w:bookmarkEnd w:id="561"/>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2" w:name="_DV_M286"/>
      <w:bookmarkEnd w:id="562"/>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3" w:name="_DV_M287"/>
      <w:bookmarkEnd w:id="563"/>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4"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5" w:name="_DV_M288"/>
      <w:bookmarkEnd w:id="565"/>
      <w:r>
        <w:t>DATA</w:t>
      </w:r>
    </w:p>
    <w:p w14:paraId="06C750EB" w14:textId="77777777" w:rsidR="00CA2ECB" w:rsidRDefault="00CA2ECB" w:rsidP="00CA2ECB">
      <w:pPr>
        <w:pStyle w:val="clauseindent"/>
        <w:widowControl/>
        <w:jc w:val="both"/>
        <w:rPr>
          <w:rFonts w:ascii="Arial" w:hAnsi="Arial" w:cs="Arial"/>
          <w:b/>
          <w:bCs/>
          <w:i/>
          <w:iCs/>
        </w:rPr>
      </w:pPr>
      <w:bookmarkStart w:id="566" w:name="_DV_M289"/>
      <w:bookmarkEnd w:id="566"/>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67" w:name="_DV_M290"/>
      <w:bookmarkEnd w:id="567"/>
      <w:r>
        <w:t>Not Used</w:t>
      </w:r>
    </w:p>
    <w:p w14:paraId="40B12A93" w14:textId="77777777" w:rsidR="00CA2ECB" w:rsidRDefault="00CA2ECB" w:rsidP="00CA2ECB">
      <w:pPr>
        <w:pStyle w:val="Heading3"/>
        <w:tabs>
          <w:tab w:val="clear" w:pos="851"/>
        </w:tabs>
      </w:pPr>
      <w:bookmarkStart w:id="568" w:name="_DV_M291"/>
      <w:bookmarkEnd w:id="568"/>
      <w:r>
        <w:t>INTELLECTUAL PROPERTY</w:t>
      </w:r>
      <w:bookmarkEnd w:id="564"/>
    </w:p>
    <w:p w14:paraId="67BB1800" w14:textId="77777777" w:rsidR="00CA2ECB" w:rsidRDefault="00CA2ECB" w:rsidP="00CA2ECB">
      <w:pPr>
        <w:pStyle w:val="clauseindent"/>
        <w:widowControl/>
        <w:jc w:val="both"/>
        <w:rPr>
          <w:rFonts w:ascii="Arial" w:hAnsi="Arial" w:cs="Arial"/>
        </w:rPr>
      </w:pPr>
      <w:bookmarkStart w:id="569" w:name="_DV_M292"/>
      <w:bookmarkEnd w:id="569"/>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0" w:name="_DV_M293"/>
      <w:bookmarkStart w:id="571" w:name="_Toc490940289"/>
      <w:bookmarkEnd w:id="570"/>
      <w:r>
        <w:t>FORCE MAJEURE</w:t>
      </w:r>
      <w:bookmarkEnd w:id="571"/>
    </w:p>
    <w:p w14:paraId="54C7F2F4" w14:textId="77777777" w:rsidR="00CA2ECB" w:rsidRDefault="00CA2ECB" w:rsidP="00CA2ECB">
      <w:pPr>
        <w:pStyle w:val="clauseindent"/>
        <w:widowControl/>
        <w:jc w:val="both"/>
        <w:rPr>
          <w:rFonts w:ascii="Arial" w:hAnsi="Arial" w:cs="Arial"/>
        </w:rPr>
      </w:pPr>
      <w:bookmarkStart w:id="572" w:name="_DV_M294"/>
      <w:bookmarkEnd w:id="572"/>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3" w:name="_DV_M295"/>
      <w:bookmarkEnd w:id="573"/>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4" w:name="_DV_M296"/>
      <w:bookmarkEnd w:id="574"/>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5" w:name="_DV_M297"/>
      <w:bookmarkEnd w:id="575"/>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6" w:name="_DV_M298"/>
      <w:bookmarkEnd w:id="576"/>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7" w:name="_DV_M299"/>
      <w:bookmarkEnd w:id="577"/>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8" w:name="_DV_M300"/>
      <w:bookmarkEnd w:id="578"/>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79" w:name="_DV_M301"/>
      <w:bookmarkEnd w:id="579"/>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0" w:name="_DV_M302"/>
      <w:bookmarkEnd w:id="580"/>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1" w:name="_DV_M303"/>
      <w:bookmarkEnd w:id="581"/>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2"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3" w:name="_DV_M304"/>
      <w:bookmarkEnd w:id="583"/>
      <w:r>
        <w:t>WAIVER</w:t>
      </w:r>
      <w:bookmarkEnd w:id="582"/>
    </w:p>
    <w:p w14:paraId="45F292B1" w14:textId="77777777" w:rsidR="00CA2ECB" w:rsidRDefault="00CA2ECB" w:rsidP="00CA2ECB">
      <w:pPr>
        <w:pStyle w:val="clauseindent"/>
        <w:widowControl/>
        <w:spacing w:after="0"/>
        <w:jc w:val="both"/>
        <w:rPr>
          <w:rFonts w:ascii="Arial" w:hAnsi="Arial" w:cs="Arial"/>
        </w:rPr>
      </w:pPr>
      <w:bookmarkStart w:id="584" w:name="_DV_M305"/>
      <w:bookmarkEnd w:id="584"/>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5" w:name="_DV_M306"/>
      <w:bookmarkStart w:id="586" w:name="_Toc490940291"/>
      <w:bookmarkEnd w:id="585"/>
      <w:r>
        <w:t>NOTICES</w:t>
      </w:r>
      <w:bookmarkEnd w:id="586"/>
    </w:p>
    <w:p w14:paraId="1312C50B" w14:textId="77777777" w:rsidR="00CA2ECB" w:rsidRDefault="00CA2ECB" w:rsidP="00CA2ECB">
      <w:pPr>
        <w:pStyle w:val="Heading4"/>
        <w:widowControl/>
        <w:numPr>
          <w:ilvl w:val="0"/>
          <w:numId w:val="0"/>
        </w:numPr>
        <w:ind w:left="1702" w:hanging="854"/>
        <w:rPr>
          <w:rFonts w:ascii="Arial" w:hAnsi="Arial" w:cs="Arial"/>
        </w:rPr>
      </w:pPr>
      <w:bookmarkStart w:id="587" w:name="_DV_M307"/>
      <w:bookmarkEnd w:id="587"/>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88" w:name="_DV_M308"/>
      <w:bookmarkEnd w:id="588"/>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89" w:name="_DV_M309"/>
      <w:bookmarkEnd w:id="589"/>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0" w:name="_DV_M310"/>
      <w:bookmarkEnd w:id="590"/>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1" w:name="_DV_M311"/>
      <w:bookmarkEnd w:id="591"/>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2" w:name="_DV_M312"/>
      <w:bookmarkEnd w:id="592"/>
      <w:r>
        <w:rPr>
          <w:rFonts w:ascii="Arial" w:hAnsi="Arial" w:cs="Arial"/>
        </w:rPr>
        <w:t xml:space="preserve">6.21.2.4 </w:t>
      </w:r>
      <w:r>
        <w:rPr>
          <w:rFonts w:ascii="Arial" w:hAnsi="Arial" w:cs="Arial"/>
        </w:rPr>
        <w:tab/>
      </w:r>
      <w:bookmarkStart w:id="593" w:name="_DV_M313"/>
      <w:bookmarkStart w:id="594" w:name="_Toc490940292"/>
      <w:bookmarkEnd w:id="593"/>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5" w:name="_DV_M314"/>
      <w:bookmarkEnd w:id="595"/>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596" w:name="_DV_M315"/>
      <w:bookmarkEnd w:id="596"/>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7" w:name="_DV_M316"/>
      <w:bookmarkEnd w:id="597"/>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8" w:name="_DV_M317"/>
      <w:bookmarkEnd w:id="598"/>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599" w:name="_DV_M318"/>
      <w:bookmarkEnd w:id="599"/>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0" w:name="_DV_M319"/>
      <w:bookmarkEnd w:id="600"/>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1" w:name="_DV_M320"/>
      <w:bookmarkEnd w:id="601"/>
      <w:r>
        <w:t>JURISDICTION</w:t>
      </w:r>
      <w:bookmarkEnd w:id="594"/>
    </w:p>
    <w:p w14:paraId="7B0A59F8" w14:textId="77777777" w:rsidR="00CA2ECB" w:rsidRDefault="00CA2ECB" w:rsidP="00CA2ECB">
      <w:pPr>
        <w:pStyle w:val="Heading4"/>
        <w:widowControl/>
        <w:numPr>
          <w:ilvl w:val="0"/>
          <w:numId w:val="0"/>
        </w:numPr>
        <w:ind w:left="1702" w:hanging="851"/>
        <w:jc w:val="both"/>
      </w:pPr>
      <w:bookmarkStart w:id="602" w:name="_DV_M321"/>
      <w:bookmarkEnd w:id="602"/>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3" w:name="_DV_M322"/>
      <w:bookmarkEnd w:id="603"/>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4" w:name="_DV_M323"/>
      <w:bookmarkEnd w:id="604"/>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5" w:name="_DV_M324"/>
      <w:bookmarkEnd w:id="605"/>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6" w:name="_Toc490940293"/>
    </w:p>
    <w:p w14:paraId="0FD8BC09" w14:textId="77777777" w:rsidR="00CA2ECB" w:rsidRDefault="00CA2ECB" w:rsidP="00CA2ECB">
      <w:pPr>
        <w:pStyle w:val="Heading3"/>
        <w:tabs>
          <w:tab w:val="clear" w:pos="851"/>
        </w:tabs>
      </w:pPr>
      <w:bookmarkStart w:id="607" w:name="_DV_M325"/>
      <w:bookmarkEnd w:id="607"/>
      <w:r>
        <w:t>COUNTERPARTS</w:t>
      </w:r>
    </w:p>
    <w:p w14:paraId="08B25B4C" w14:textId="77777777" w:rsidR="00CA2ECB" w:rsidRDefault="00CA2ECB" w:rsidP="00CA2ECB">
      <w:pPr>
        <w:pStyle w:val="clauseindent"/>
        <w:widowControl/>
        <w:jc w:val="both"/>
        <w:rPr>
          <w:rFonts w:ascii="Arial" w:hAnsi="Arial" w:cs="Arial"/>
        </w:rPr>
      </w:pPr>
      <w:bookmarkStart w:id="608" w:name="_DV_M326"/>
      <w:bookmarkEnd w:id="608"/>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09" w:name="_DV_M327"/>
      <w:bookmarkEnd w:id="609"/>
      <w:r>
        <w:t>GOVERNING LAW</w:t>
      </w:r>
      <w:bookmarkEnd w:id="606"/>
    </w:p>
    <w:p w14:paraId="6C3C4E1E" w14:textId="77777777" w:rsidR="00CA2ECB" w:rsidRPr="00971EAC" w:rsidRDefault="00CA2ECB" w:rsidP="00CA2ECB">
      <w:pPr>
        <w:pStyle w:val="NormalIndent"/>
        <w:widowControl/>
        <w:jc w:val="both"/>
        <w:rPr>
          <w:rFonts w:ascii="Arial" w:hAnsi="Arial" w:cs="Arial"/>
          <w:b/>
          <w:bCs/>
        </w:rPr>
      </w:pPr>
      <w:bookmarkStart w:id="610" w:name="_DV_M328"/>
      <w:bookmarkEnd w:id="610"/>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1" w:name="_DV_M329"/>
      <w:bookmarkStart w:id="612" w:name="_Toc490940294"/>
      <w:bookmarkEnd w:id="611"/>
      <w:r>
        <w:t xml:space="preserve">SEVERANCE OF TERMS </w:t>
      </w:r>
      <w:bookmarkEnd w:id="612"/>
    </w:p>
    <w:p w14:paraId="52110463" w14:textId="77777777" w:rsidR="00CA2ECB" w:rsidRDefault="00CA2ECB" w:rsidP="00CA2ECB">
      <w:pPr>
        <w:pStyle w:val="clauseindent"/>
        <w:widowControl/>
        <w:jc w:val="both"/>
        <w:rPr>
          <w:rFonts w:ascii="Arial" w:hAnsi="Arial" w:cs="Arial"/>
        </w:rPr>
      </w:pPr>
      <w:bookmarkStart w:id="613" w:name="_DV_M330"/>
      <w:bookmarkEnd w:id="613"/>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4" w:name="_DV_M331"/>
      <w:bookmarkStart w:id="615" w:name="_Toc490940295"/>
      <w:bookmarkEnd w:id="614"/>
      <w:r>
        <w:t>LANGUAGE</w:t>
      </w:r>
      <w:bookmarkEnd w:id="615"/>
    </w:p>
    <w:p w14:paraId="0F21FDDE" w14:textId="77777777" w:rsidR="00CA2ECB" w:rsidRPr="00971EAC" w:rsidRDefault="00CA2ECB" w:rsidP="00CA2ECB">
      <w:pPr>
        <w:pStyle w:val="NormalIndent"/>
        <w:widowControl/>
        <w:jc w:val="both"/>
        <w:rPr>
          <w:rFonts w:ascii="Arial" w:hAnsi="Arial" w:cs="Arial"/>
          <w:b/>
          <w:bCs/>
        </w:rPr>
      </w:pPr>
      <w:bookmarkStart w:id="616" w:name="_DV_M332"/>
      <w:bookmarkEnd w:id="616"/>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17" w:name="_DV_M333"/>
      <w:bookmarkEnd w:id="617"/>
      <w:r>
        <w:t>MCUSA</w:t>
      </w:r>
    </w:p>
    <w:p w14:paraId="1D6A50B2" w14:textId="77777777" w:rsidR="00CA2ECB" w:rsidRDefault="00CA2ECB" w:rsidP="00CA2ECB">
      <w:pPr>
        <w:widowControl/>
        <w:ind w:left="851"/>
        <w:jc w:val="both"/>
        <w:rPr>
          <w:rFonts w:ascii="Arial" w:hAnsi="Arial" w:cs="Arial"/>
        </w:rPr>
      </w:pPr>
      <w:bookmarkStart w:id="618" w:name="_DV_M334"/>
      <w:bookmarkEnd w:id="618"/>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19" w:name="_DV_M335"/>
      <w:bookmarkEnd w:id="619"/>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0" w:name="_DV_M336"/>
      <w:bookmarkEnd w:id="620"/>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1" w:name="_DV_M337"/>
      <w:bookmarkEnd w:id="621"/>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2" w:name="_DV_M338"/>
      <w:bookmarkEnd w:id="622"/>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3" w:name="_DV_M339"/>
      <w:bookmarkEnd w:id="623"/>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4" w:name="_DV_M340"/>
      <w:bookmarkEnd w:id="624"/>
      <w:r>
        <w:t>Transmission Entry Capacity</w:t>
      </w:r>
    </w:p>
    <w:p w14:paraId="4BCD1875" w14:textId="77777777" w:rsidR="00CA2ECB" w:rsidRPr="00971EAC" w:rsidRDefault="00CA2ECB" w:rsidP="00CA2ECB">
      <w:pPr>
        <w:pStyle w:val="NormalIndent"/>
        <w:widowControl/>
        <w:rPr>
          <w:rFonts w:ascii="Arial" w:hAnsi="Arial" w:cs="Arial"/>
        </w:rPr>
      </w:pPr>
      <w:bookmarkStart w:id="625" w:name="_DV_M341"/>
      <w:bookmarkEnd w:id="625"/>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6" w:name="_DV_M342"/>
      <w:bookmarkEnd w:id="626"/>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7" w:name="_DV_M343"/>
      <w:bookmarkEnd w:id="627"/>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8" w:name="_DV_M344"/>
      <w:bookmarkEnd w:id="628"/>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29" w:name="_DV_M345"/>
      <w:bookmarkEnd w:id="629"/>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0" w:name="_DV_M346"/>
      <w:bookmarkEnd w:id="630"/>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1" w:name="_DV_M347"/>
      <w:bookmarkEnd w:id="631"/>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2" w:name="_DV_M348"/>
      <w:bookmarkEnd w:id="632"/>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3" w:name="_DV_M349"/>
      <w:bookmarkEnd w:id="633"/>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4" w:name="_DV_M350"/>
      <w:bookmarkEnd w:id="634"/>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5" w:author="Angela Quinn (NESO)" w:date="2024-10-18T08:32:00Z">
        <w:r w:rsidR="66E93342" w:rsidRPr="7CFA61A9">
          <w:rPr>
            <w:rFonts w:ascii="Arial" w:hAnsi="Arial" w:cs="Arial"/>
          </w:rPr>
          <w:t xml:space="preserve">(and whether they are </w:t>
        </w:r>
      </w:ins>
      <w:ins w:id="636"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7" w:name="_DV_M351"/>
      <w:bookmarkEnd w:id="637"/>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8" w:name="_DV_M352"/>
      <w:bookmarkEnd w:id="638"/>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39" w:name="_DV_M353"/>
      <w:bookmarkEnd w:id="639"/>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0" w:name="_DV_M354"/>
      <w:bookmarkEnd w:id="640"/>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1" w:name="_DV_M355"/>
      <w:bookmarkEnd w:id="641"/>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2" w:name="_DV_M356"/>
      <w:bookmarkEnd w:id="64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3" w:name="_DV_M357"/>
      <w:bookmarkEnd w:id="643"/>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4" w:name="_DV_M358"/>
      <w:bookmarkEnd w:id="644"/>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5" w:name="_DV_M359"/>
      <w:bookmarkEnd w:id="645"/>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6" w:name="_DV_M360"/>
      <w:bookmarkEnd w:id="646"/>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7" w:name="_DV_M361"/>
      <w:bookmarkEnd w:id="647"/>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8" w:name="_DV_M362"/>
      <w:bookmarkEnd w:id="648"/>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49" w:name="_DV_M363"/>
      <w:bookmarkEnd w:id="649"/>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0" w:name="_DV_M364"/>
      <w:bookmarkEnd w:id="650"/>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1" w:name="_DV_M365"/>
      <w:bookmarkEnd w:id="651"/>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2" w:name="_DV_M366"/>
      <w:bookmarkEnd w:id="652"/>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3" w:name="_DV_M367"/>
      <w:bookmarkEnd w:id="653"/>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4" w:name="_DV_M368"/>
      <w:bookmarkEnd w:id="654"/>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5" w:name="_DV_M369"/>
      <w:bookmarkEnd w:id="655"/>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6" w:name="_DV_M370"/>
      <w:bookmarkEnd w:id="656"/>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7" w:name="_DV_M371"/>
      <w:bookmarkEnd w:id="657"/>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8" w:name="_DV_M372"/>
      <w:bookmarkEnd w:id="658"/>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59" w:name="_DV_M373"/>
      <w:bookmarkEnd w:id="659"/>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0" w:name="_DV_M374"/>
      <w:bookmarkEnd w:id="660"/>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1" w:name="_DV_M375"/>
      <w:bookmarkEnd w:id="661"/>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2" w:name="_DV_M376"/>
      <w:bookmarkEnd w:id="662"/>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3" w:name="_DV_M377"/>
      <w:bookmarkEnd w:id="663"/>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4" w:name="_DV_M378"/>
      <w:bookmarkEnd w:id="664"/>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5" w:name="_DV_M379"/>
      <w:bookmarkEnd w:id="665"/>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6" w:name="_DV_M380"/>
      <w:bookmarkEnd w:id="666"/>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7" w:name="_DV_M381"/>
      <w:bookmarkEnd w:id="667"/>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8" w:name="_DV_M382"/>
      <w:bookmarkEnd w:id="668"/>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69" w:name="_DV_M383"/>
      <w:bookmarkEnd w:id="669"/>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0" w:name="_DV_M384"/>
      <w:bookmarkEnd w:id="670"/>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1" w:name="_DV_M385"/>
      <w:bookmarkEnd w:id="671"/>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2" w:name="_DV_M386"/>
      <w:bookmarkEnd w:id="672"/>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3" w:name="_DV_M387"/>
      <w:bookmarkEnd w:id="673"/>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4" w:name="_DV_M388"/>
      <w:bookmarkEnd w:id="67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5" w:name="_DV_M389"/>
      <w:bookmarkEnd w:id="675"/>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6" w:name="_DV_M390"/>
      <w:bookmarkEnd w:id="676"/>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7" w:name="_DV_M391"/>
      <w:bookmarkEnd w:id="677"/>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8" w:name="_DV_M392"/>
      <w:bookmarkEnd w:id="678"/>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9" w:name="_DV_M393"/>
      <w:bookmarkEnd w:id="67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0" w:name="_DV_M394"/>
      <w:bookmarkEnd w:id="680"/>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1" w:name="_DV_M395"/>
      <w:bookmarkEnd w:id="681"/>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2" w:name="_DV_M396"/>
      <w:bookmarkEnd w:id="682"/>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3" w:name="_DV_M397"/>
      <w:bookmarkEnd w:id="683"/>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4" w:name="_DV_M398"/>
      <w:bookmarkEnd w:id="684"/>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5" w:name="_DV_M399"/>
      <w:bookmarkEnd w:id="685"/>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6" w:name="_DV_M400"/>
      <w:bookmarkEnd w:id="686"/>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7" w:name="_DV_M401"/>
      <w:bookmarkEnd w:id="687"/>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8" w:name="_DV_M402"/>
      <w:bookmarkEnd w:id="688"/>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89" w:name="_DV_M403"/>
      <w:bookmarkEnd w:id="689"/>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0" w:name="_DV_M404"/>
      <w:bookmarkEnd w:id="69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5"/>
      <w:bookmarkEnd w:id="691"/>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2" w:name="_DV_M406"/>
      <w:bookmarkEnd w:id="692"/>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3" w:name="_DV_M407"/>
      <w:bookmarkEnd w:id="69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4" w:name="_DV_M408"/>
      <w:bookmarkEnd w:id="69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5" w:name="_DV_M409"/>
      <w:bookmarkEnd w:id="695"/>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6" w:name="_DV_M410"/>
      <w:bookmarkEnd w:id="696"/>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7" w:name="_DV_M411"/>
      <w:bookmarkEnd w:id="697"/>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8" w:name="_DV_M412"/>
      <w:bookmarkEnd w:id="69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699" w:name="_DV_M413"/>
      <w:bookmarkEnd w:id="699"/>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0" w:name="_DV_M414"/>
      <w:bookmarkEnd w:id="700"/>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1" w:name="_DV_M415"/>
      <w:bookmarkEnd w:id="701"/>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2" w:name="_DV_M416"/>
      <w:bookmarkEnd w:id="70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3" w:name="_DV_M417"/>
      <w:bookmarkEnd w:id="703"/>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4" w:name="_DV_M418"/>
      <w:bookmarkEnd w:id="704"/>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5" w:name="_DV_M419"/>
      <w:bookmarkEnd w:id="705"/>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6" w:name="_DV_M420"/>
      <w:bookmarkEnd w:id="706"/>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7" w:name="_DV_M421"/>
      <w:bookmarkEnd w:id="707"/>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8" w:name="_DV_M422"/>
      <w:bookmarkEnd w:id="708"/>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09" w:name="_DV_M423"/>
      <w:bookmarkEnd w:id="709"/>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0" w:name="_DV_M424"/>
      <w:bookmarkEnd w:id="710"/>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1" w:name="_DV_M425"/>
      <w:bookmarkEnd w:id="711"/>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2" w:name="_DV_M426"/>
      <w:bookmarkEnd w:id="712"/>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3" w:name="_DV_M427"/>
      <w:bookmarkEnd w:id="713"/>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4" w:name="_DV_M428"/>
      <w:bookmarkEnd w:id="714"/>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5" w:name="_DV_M429"/>
      <w:bookmarkEnd w:id="715"/>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6" w:name="_DV_M430"/>
      <w:bookmarkEnd w:id="716"/>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7" w:name="_DV_M431"/>
      <w:bookmarkEnd w:id="717"/>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8" w:name="_DV_M432"/>
      <w:bookmarkEnd w:id="718"/>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9" w:name="_DV_M433"/>
      <w:bookmarkEnd w:id="719"/>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0" w:name="_DV_M434"/>
      <w:bookmarkEnd w:id="720"/>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1" w:name="_DV_M435"/>
      <w:bookmarkEnd w:id="721"/>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2" w:name="_DV_M436"/>
      <w:bookmarkEnd w:id="722"/>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3" w:name="_DV_M437"/>
      <w:bookmarkEnd w:id="723"/>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4" w:name="_DV_M438"/>
      <w:bookmarkEnd w:id="724"/>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5" w:name="_DV_M439"/>
      <w:bookmarkEnd w:id="725"/>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6" w:name="_DV_M440"/>
      <w:bookmarkEnd w:id="726"/>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7" w:name="_DV_M441"/>
      <w:bookmarkEnd w:id="727"/>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8" w:name="_DV_M442"/>
      <w:bookmarkEnd w:id="728"/>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29" w:name="_DV_M443"/>
      <w:bookmarkEnd w:id="729"/>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0" w:name="_DV_M444"/>
      <w:bookmarkEnd w:id="730"/>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1" w:name="_DV_M445"/>
      <w:bookmarkEnd w:id="731"/>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2" w:name="_DV_M446"/>
      <w:bookmarkEnd w:id="732"/>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3" w:name="_DV_M447"/>
      <w:bookmarkEnd w:id="733"/>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4" w:name="_DV_M448"/>
      <w:bookmarkEnd w:id="734"/>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5" w:name="_DV_M449"/>
      <w:bookmarkEnd w:id="735"/>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6" w:name="_DV_M450"/>
      <w:bookmarkEnd w:id="736"/>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7" w:name="_DV_M451"/>
      <w:bookmarkEnd w:id="737"/>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8" w:name="_DV_M452"/>
      <w:bookmarkEnd w:id="738"/>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39" w:name="_DV_M453"/>
      <w:bookmarkEnd w:id="739"/>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0" w:name="_DV_M454"/>
      <w:bookmarkEnd w:id="740"/>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1" w:name="_DV_M455"/>
      <w:bookmarkEnd w:id="741"/>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2" w:name="_DV_M456"/>
      <w:bookmarkEnd w:id="742"/>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3" w:name="_DV_M457"/>
      <w:bookmarkEnd w:id="743"/>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4" w:name="_DV_M458"/>
      <w:bookmarkEnd w:id="744"/>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5" w:name="_DV_M459"/>
      <w:bookmarkEnd w:id="745"/>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6" w:name="_DV_M460"/>
      <w:bookmarkEnd w:id="746"/>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7" w:name="_DV_M461"/>
      <w:bookmarkEnd w:id="747"/>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8" w:name="_DV_M462"/>
      <w:bookmarkEnd w:id="748"/>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49" w:name="_DV_M463"/>
      <w:bookmarkEnd w:id="749"/>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0" w:name="_DV_M464"/>
      <w:bookmarkEnd w:id="750"/>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1" w:name="_DV_M465"/>
      <w:bookmarkEnd w:id="751"/>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2" w:name="_DV_M466"/>
      <w:bookmarkEnd w:id="752"/>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3" w:name="_DV_M467"/>
      <w:bookmarkEnd w:id="753"/>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4" w:name="_DV_M468"/>
      <w:bookmarkEnd w:id="75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5" w:name="_DV_M469"/>
      <w:bookmarkEnd w:id="755"/>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6" w:name="_DV_M470"/>
      <w:bookmarkEnd w:id="75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7" w:name="_DV_M471"/>
      <w:bookmarkEnd w:id="75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8" w:name="_DV_M472"/>
      <w:bookmarkEnd w:id="758"/>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59" w:name="_DV_M473"/>
      <w:bookmarkEnd w:id="759"/>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0" w:name="_DV_M474"/>
      <w:bookmarkEnd w:id="760"/>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1" w:name="_DV_M475"/>
      <w:bookmarkEnd w:id="761"/>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2" w:name="_DV_M476"/>
      <w:bookmarkEnd w:id="76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3" w:name="_DV_M477"/>
      <w:bookmarkEnd w:id="763"/>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4" w:name="_DV_M478"/>
      <w:bookmarkEnd w:id="764"/>
      <w:r>
        <w:tab/>
      </w:r>
    </w:p>
    <w:p w14:paraId="2D6EFDDD" w14:textId="77777777" w:rsidR="00CA2ECB" w:rsidRDefault="00CA2ECB" w:rsidP="00CA2ECB">
      <w:pPr>
        <w:pStyle w:val="Heading3"/>
        <w:tabs>
          <w:tab w:val="clear" w:pos="851"/>
        </w:tabs>
      </w:pPr>
      <w:bookmarkStart w:id="765" w:name="_DV_M479"/>
      <w:bookmarkEnd w:id="765"/>
      <w:r>
        <w:t>Change from “NGC” to “The Company”</w:t>
      </w:r>
    </w:p>
    <w:p w14:paraId="160DD7FC" w14:textId="77777777" w:rsidR="00CA2ECB" w:rsidRPr="00971EAC" w:rsidRDefault="00CA2ECB" w:rsidP="00CA2ECB">
      <w:pPr>
        <w:pStyle w:val="NormalIndent"/>
        <w:widowControl/>
        <w:rPr>
          <w:rFonts w:ascii="Arial" w:hAnsi="Arial" w:cs="Arial"/>
        </w:rPr>
      </w:pPr>
      <w:bookmarkStart w:id="766" w:name="_DV_M480"/>
      <w:bookmarkEnd w:id="766"/>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67" w:name="_DV_M481"/>
      <w:bookmarkEnd w:id="767"/>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8" w:name="_DV_M482"/>
      <w:bookmarkEnd w:id="768"/>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69" w:name="_DV_M483"/>
      <w:bookmarkEnd w:id="769"/>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0" w:name="_DV_M484"/>
      <w:bookmarkEnd w:id="770"/>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1" w:name="_DV_M485"/>
      <w:bookmarkEnd w:id="771"/>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2" w:name="_DV_M486"/>
      <w:bookmarkEnd w:id="77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3" w:name="_DV_M487"/>
      <w:bookmarkEnd w:id="773"/>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4" w:name="_DV_M488"/>
      <w:bookmarkEnd w:id="77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5" w:name="_DV_M489"/>
      <w:bookmarkEnd w:id="77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6" w:name="_DV_M490"/>
      <w:bookmarkEnd w:id="776"/>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7" w:name="_DV_M491"/>
      <w:bookmarkEnd w:id="777"/>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8" w:name="_DV_M492"/>
      <w:bookmarkEnd w:id="778"/>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79" w:name="_DV_M493"/>
      <w:bookmarkEnd w:id="779"/>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0" w:name="_DV_M494"/>
      <w:bookmarkEnd w:id="780"/>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1" w:name="_DV_M495"/>
      <w:bookmarkEnd w:id="781"/>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2" w:name="_DV_M496"/>
      <w:bookmarkEnd w:id="782"/>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3" w:name="_DV_M497"/>
      <w:bookmarkEnd w:id="783"/>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4" w:name="_DV_M498"/>
      <w:bookmarkEnd w:id="784"/>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5" w:name="_DV_M499"/>
      <w:bookmarkEnd w:id="785"/>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6" w:name="_DV_M500"/>
      <w:bookmarkEnd w:id="786"/>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7" w:name="_DV_M501"/>
      <w:bookmarkEnd w:id="787"/>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8" w:name="_DV_M502"/>
      <w:bookmarkEnd w:id="788"/>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9" w:name="_DV_M503"/>
      <w:bookmarkEnd w:id="789"/>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0" w:name="_DV_M504"/>
      <w:bookmarkEnd w:id="790"/>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1" w:name="_DV_M505"/>
      <w:bookmarkEnd w:id="791"/>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2" w:name="_DV_M506"/>
      <w:bookmarkEnd w:id="792"/>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3" w:name="_DV_M507"/>
      <w:bookmarkEnd w:id="793"/>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4" w:name="_DV_M508"/>
      <w:bookmarkEnd w:id="794"/>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5" w:name="_DV_M509"/>
      <w:bookmarkEnd w:id="795"/>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6" w:name="_DV_M510"/>
      <w:bookmarkEnd w:id="796"/>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7" w:name="_DV_M511"/>
      <w:bookmarkEnd w:id="797"/>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8" w:name="_DV_M512"/>
      <w:bookmarkEnd w:id="798"/>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799" w:name="_DV_M513"/>
      <w:bookmarkEnd w:id="799"/>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0" w:name="_DV_M514"/>
      <w:bookmarkEnd w:id="800"/>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1" w:name="_DV_M515"/>
      <w:bookmarkEnd w:id="801"/>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2" w:name="_DV_M516"/>
      <w:bookmarkEnd w:id="802"/>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3" w:name="_DV_M517"/>
      <w:bookmarkEnd w:id="803"/>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4" w:name="_DV_M518"/>
      <w:bookmarkEnd w:id="804"/>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5" w:name="_DV_M519"/>
      <w:bookmarkEnd w:id="805"/>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20"/>
      <w:bookmarkEnd w:id="806"/>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7" w:name="_DV_M521"/>
      <w:bookmarkEnd w:id="807"/>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8" w:name="_DV_M522"/>
      <w:bookmarkEnd w:id="808"/>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09" w:name="_DV_M523"/>
      <w:bookmarkEnd w:id="809"/>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0" w:name="_DV_M524"/>
      <w:bookmarkEnd w:id="810"/>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1" w:name="_DV_M525"/>
      <w:bookmarkEnd w:id="811"/>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2" w:name="_DV_M526"/>
      <w:bookmarkEnd w:id="812"/>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3" w:name="_DV_M527"/>
      <w:bookmarkEnd w:id="81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4" w:name="_DV_M528"/>
      <w:bookmarkEnd w:id="81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5" w:name="_DV_M529"/>
      <w:bookmarkEnd w:id="81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6" w:name="_DV_M530"/>
      <w:bookmarkEnd w:id="81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7" w:name="_DV_M531"/>
      <w:bookmarkEnd w:id="81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8" w:name="_DV_M532"/>
      <w:bookmarkEnd w:id="81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9" w:name="_DV_M533"/>
      <w:bookmarkEnd w:id="81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4"/>
      <w:bookmarkEnd w:id="820"/>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1" w:name="_DV_M535"/>
      <w:bookmarkEnd w:id="82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2" w:name="_DV_M536"/>
      <w:bookmarkEnd w:id="82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3" w:name="_DV_M537"/>
      <w:bookmarkEnd w:id="82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4" w:name="_DV_M538"/>
      <w:bookmarkEnd w:id="824"/>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5" w:name="_DV_M539"/>
      <w:bookmarkEnd w:id="82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40"/>
      <w:bookmarkEnd w:id="826"/>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7" w:name="_DV_M541"/>
      <w:bookmarkEnd w:id="827"/>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8" w:name="_DV_M542"/>
      <w:bookmarkEnd w:id="82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29" w:name="_DV_M543"/>
      <w:bookmarkEnd w:id="82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0" w:name="_DV_M544"/>
      <w:bookmarkEnd w:id="830"/>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1" w:name="_DV_M545"/>
      <w:bookmarkEnd w:id="831"/>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2" w:name="_DV_M546"/>
      <w:bookmarkEnd w:id="832"/>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3" w:name="_DV_M547"/>
      <w:bookmarkEnd w:id="833"/>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4" w:name="_DV_M548"/>
      <w:bookmarkEnd w:id="834"/>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5" w:name="_DV_M549"/>
      <w:bookmarkEnd w:id="835"/>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6" w:name="_DV_M550"/>
      <w:bookmarkEnd w:id="836"/>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7"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8" w:author="Angela Quinn (NESO)" w:date="2024-10-18T08:35:00Z">
        <w:r w:rsidR="00174A38" w:rsidRPr="62221ABE">
          <w:rPr>
            <w:rFonts w:ascii="Arial" w:hAnsi="Arial" w:cs="Arial"/>
            <w:b/>
            <w:bCs/>
          </w:rPr>
          <w:t xml:space="preserve"> Agreement</w:t>
        </w:r>
      </w:ins>
      <w:ins w:id="839"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0"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1" w:name="_DV_M551"/>
      <w:bookmarkEnd w:id="84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2" w:name="_DV_M552"/>
      <w:bookmarkEnd w:id="84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3" w:name="_DV_M553"/>
      <w:bookmarkEnd w:id="84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4" w:name="_DV_M554"/>
      <w:bookmarkEnd w:id="84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5" w:name="_DV_M555"/>
      <w:bookmarkEnd w:id="845"/>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6"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7" w:author="Angela Quinn (NESO)" w:date="2024-10-18T08:36:00Z">
        <w:r w:rsidRPr="62221ABE" w:rsidDel="00CA2ECB">
          <w:rPr>
            <w:rFonts w:ascii="Arial" w:hAnsi="Arial" w:cs="Arial"/>
            <w:rPrChange w:id="848" w:author="Angela Quinn (NESO)" w:date="2024-10-31T13:31:00Z">
              <w:rPr>
                <w:rFonts w:ascii="Arial" w:hAnsi="Arial" w:cs="Arial"/>
                <w:u w:val="single"/>
              </w:rPr>
            </w:rPrChange>
          </w:rPr>
          <w:delText xml:space="preserve">of </w:delText>
        </w:r>
      </w:del>
      <w:r w:rsidRPr="62221ABE">
        <w:rPr>
          <w:rFonts w:ascii="Arial" w:hAnsi="Arial" w:cs="Arial"/>
          <w:rPrChange w:id="849"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50"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1" w:name="_DV_M556"/>
      <w:bookmarkEnd w:id="851"/>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2" w:name="_DV_M557"/>
      <w:bookmarkEnd w:id="852"/>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3" w:name="_DV_M558"/>
      <w:bookmarkEnd w:id="853"/>
      <w:r w:rsidRPr="00971EAC">
        <w:rPr>
          <w:rFonts w:ascii="Arial" w:hAnsi="Arial" w:cs="Arial"/>
        </w:rPr>
        <w:t>set out in</w:t>
      </w:r>
      <w:ins w:id="854"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5" w:name="_DV_M559"/>
      <w:bookmarkEnd w:id="855"/>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6" w:name="_DV_M560"/>
      <w:bookmarkEnd w:id="856"/>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7" w:name="_DV_M561"/>
      <w:bookmarkEnd w:id="857"/>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858" w:name="_DV_M562"/>
      <w:bookmarkEnd w:id="858"/>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59" w:name="_DV_M563"/>
      <w:bookmarkEnd w:id="859"/>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860" w:name="_DV_M564"/>
      <w:bookmarkEnd w:id="860"/>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1" w:name="_DV_M565"/>
      <w:bookmarkEnd w:id="861"/>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862" w:name="_DV_M566"/>
      <w:bookmarkEnd w:id="862"/>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3" w:name="_DV_M567"/>
      <w:bookmarkEnd w:id="863"/>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4" w:name="_DV_M568"/>
      <w:bookmarkEnd w:id="864"/>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5" w:name="_DV_M569"/>
      <w:bookmarkEnd w:id="865"/>
      <w:r>
        <w:rPr>
          <w:rFonts w:ascii="Arial" w:hAnsi="Arial" w:cs="Arial"/>
          <w:b/>
          <w:bCs/>
        </w:rPr>
        <w:t xml:space="preserve">END OF SECTION </w:t>
      </w:r>
      <w:bookmarkStart w:id="866" w:name="_DV_X0"/>
      <w:r>
        <w:rPr>
          <w:rFonts w:ascii="Arial" w:hAnsi="Arial" w:cs="Arial"/>
          <w:b/>
          <w:bCs/>
        </w:rPr>
        <w:t>6</w:t>
      </w:r>
      <w:bookmarkEnd w:id="866"/>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80F90" w14:textId="77777777" w:rsidR="00025302" w:rsidRDefault="00025302" w:rsidP="00684C89">
      <w:pPr>
        <w:pStyle w:val="clauseindent"/>
      </w:pPr>
      <w:r>
        <w:separator/>
      </w:r>
    </w:p>
  </w:endnote>
  <w:endnote w:type="continuationSeparator" w:id="0">
    <w:p w14:paraId="75570DB1" w14:textId="77777777" w:rsidR="00025302" w:rsidRDefault="00025302" w:rsidP="00684C89">
      <w:pPr>
        <w:pStyle w:val="clauseindent"/>
      </w:pPr>
      <w:r>
        <w:continuationSeparator/>
      </w:r>
    </w:p>
  </w:endnote>
  <w:endnote w:type="continuationNotice" w:id="1">
    <w:p w14:paraId="6D7D7E9D" w14:textId="77777777" w:rsidR="00025302" w:rsidRDefault="00025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8ABE5" w14:textId="77777777" w:rsidR="00025302" w:rsidRDefault="00025302" w:rsidP="00684C89">
      <w:pPr>
        <w:pStyle w:val="clauseindent"/>
      </w:pPr>
      <w:r>
        <w:separator/>
      </w:r>
    </w:p>
  </w:footnote>
  <w:footnote w:type="continuationSeparator" w:id="0">
    <w:p w14:paraId="590B7076" w14:textId="77777777" w:rsidR="00025302" w:rsidRDefault="00025302" w:rsidP="00684C89">
      <w:pPr>
        <w:pStyle w:val="clauseindent"/>
      </w:pPr>
      <w:r>
        <w:continuationSeparator/>
      </w:r>
    </w:p>
  </w:footnote>
  <w:footnote w:type="continuationNotice" w:id="1">
    <w:p w14:paraId="6CA9806D" w14:textId="77777777" w:rsidR="00025302" w:rsidRDefault="000253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B560E23"/>
    <w:multiLevelType w:val="hybridMultilevel"/>
    <w:tmpl w:val="902A202C"/>
    <w:lvl w:ilvl="0" w:tplc="0FBAD9E4">
      <w:start w:val="4"/>
      <w:numFmt w:val="lowerLetter"/>
      <w:lvlText w:val="(%1)"/>
      <w:lvlJc w:val="left"/>
      <w:pPr>
        <w:tabs>
          <w:tab w:val="num" w:pos="3996"/>
        </w:tabs>
        <w:ind w:left="3996"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3665B1D"/>
    <w:multiLevelType w:val="hybridMultilevel"/>
    <w:tmpl w:val="53F8DB54"/>
    <w:lvl w:ilvl="0" w:tplc="0809001B">
      <w:start w:val="1"/>
      <w:numFmt w:val="lowerRoman"/>
      <w:lvlText w:val="%1."/>
      <w:lvlJc w:val="right"/>
      <w:pPr>
        <w:ind w:left="3276" w:hanging="360"/>
      </w:pPr>
      <w:rPr>
        <w:rFonts w:hint="default"/>
        <w:sz w:val="24"/>
        <w:szCs w:val="24"/>
      </w:rPr>
    </w:lvl>
    <w:lvl w:ilvl="1" w:tplc="DDFA5248">
      <w:start w:val="3"/>
      <w:numFmt w:val="lowerLetter"/>
      <w:lvlText w:val="(%2)"/>
      <w:lvlJc w:val="left"/>
      <w:pPr>
        <w:ind w:left="3996" w:hanging="360"/>
      </w:pPr>
      <w:rPr>
        <w:rFonts w:ascii="Arial" w:hAnsi="Arial" w:cs="Arial" w:hint="default"/>
        <w:sz w:val="24"/>
        <w:szCs w:val="24"/>
      </w:rPr>
    </w:lvl>
    <w:lvl w:ilvl="2" w:tplc="0809001B" w:tentative="1">
      <w:start w:val="1"/>
      <w:numFmt w:val="lowerRoman"/>
      <w:lvlText w:val="%3."/>
      <w:lvlJc w:val="right"/>
      <w:pPr>
        <w:ind w:left="4716" w:hanging="180"/>
      </w:pPr>
    </w:lvl>
    <w:lvl w:ilvl="3" w:tplc="0809000F" w:tentative="1">
      <w:start w:val="1"/>
      <w:numFmt w:val="decimal"/>
      <w:lvlText w:val="%4."/>
      <w:lvlJc w:val="left"/>
      <w:pPr>
        <w:ind w:left="5436" w:hanging="360"/>
      </w:pPr>
    </w:lvl>
    <w:lvl w:ilvl="4" w:tplc="08090019" w:tentative="1">
      <w:start w:val="1"/>
      <w:numFmt w:val="lowerLetter"/>
      <w:lvlText w:val="%5."/>
      <w:lvlJc w:val="left"/>
      <w:pPr>
        <w:ind w:left="6156" w:hanging="360"/>
      </w:pPr>
    </w:lvl>
    <w:lvl w:ilvl="5" w:tplc="0809001B" w:tentative="1">
      <w:start w:val="1"/>
      <w:numFmt w:val="lowerRoman"/>
      <w:lvlText w:val="%6."/>
      <w:lvlJc w:val="right"/>
      <w:pPr>
        <w:ind w:left="6876" w:hanging="180"/>
      </w:pPr>
    </w:lvl>
    <w:lvl w:ilvl="6" w:tplc="0809000F" w:tentative="1">
      <w:start w:val="1"/>
      <w:numFmt w:val="decimal"/>
      <w:lvlText w:val="%7."/>
      <w:lvlJc w:val="left"/>
      <w:pPr>
        <w:ind w:left="7596" w:hanging="360"/>
      </w:pPr>
    </w:lvl>
    <w:lvl w:ilvl="7" w:tplc="08090019" w:tentative="1">
      <w:start w:val="1"/>
      <w:numFmt w:val="lowerLetter"/>
      <w:lvlText w:val="%8."/>
      <w:lvlJc w:val="left"/>
      <w:pPr>
        <w:ind w:left="8316" w:hanging="360"/>
      </w:pPr>
    </w:lvl>
    <w:lvl w:ilvl="8" w:tplc="0809001B" w:tentative="1">
      <w:start w:val="1"/>
      <w:numFmt w:val="lowerRoman"/>
      <w:lvlText w:val="%9."/>
      <w:lvlJc w:val="right"/>
      <w:pPr>
        <w:ind w:left="9036" w:hanging="180"/>
      </w:pPr>
    </w:lvl>
  </w:abstractNum>
  <w:abstractNum w:abstractNumId="46" w15:restartNumberingAfterBreak="0">
    <w:nsid w:val="154779F6"/>
    <w:multiLevelType w:val="hybridMultilevel"/>
    <w:tmpl w:val="53F8DB54"/>
    <w:lvl w:ilvl="0" w:tplc="FFFFFFFF">
      <w:start w:val="1"/>
      <w:numFmt w:val="lowerRoman"/>
      <w:lvlText w:val="%1."/>
      <w:lvlJc w:val="right"/>
      <w:pPr>
        <w:ind w:left="3276" w:hanging="360"/>
      </w:pPr>
      <w:rPr>
        <w:rFonts w:hint="default"/>
        <w:sz w:val="24"/>
        <w:szCs w:val="24"/>
      </w:rPr>
    </w:lvl>
    <w:lvl w:ilvl="1" w:tplc="FFFFFFFF">
      <w:start w:val="3"/>
      <w:numFmt w:val="lowerLetter"/>
      <w:lvlText w:val="(%2)"/>
      <w:lvlJc w:val="left"/>
      <w:pPr>
        <w:ind w:left="3996" w:hanging="360"/>
      </w:pPr>
      <w:rPr>
        <w:rFonts w:ascii="Arial" w:hAnsi="Arial" w:cs="Arial" w:hint="default"/>
        <w:sz w:val="24"/>
        <w:szCs w:val="24"/>
      </w:rPr>
    </w:lvl>
    <w:lvl w:ilvl="2" w:tplc="FFFFFFFF" w:tentative="1">
      <w:start w:val="1"/>
      <w:numFmt w:val="lowerRoman"/>
      <w:lvlText w:val="%3."/>
      <w:lvlJc w:val="right"/>
      <w:pPr>
        <w:ind w:left="4716" w:hanging="180"/>
      </w:pPr>
    </w:lvl>
    <w:lvl w:ilvl="3" w:tplc="FFFFFFFF" w:tentative="1">
      <w:start w:val="1"/>
      <w:numFmt w:val="decimal"/>
      <w:lvlText w:val="%4."/>
      <w:lvlJc w:val="left"/>
      <w:pPr>
        <w:ind w:left="5436" w:hanging="360"/>
      </w:pPr>
    </w:lvl>
    <w:lvl w:ilvl="4" w:tplc="FFFFFFFF" w:tentative="1">
      <w:start w:val="1"/>
      <w:numFmt w:val="lowerLetter"/>
      <w:lvlText w:val="%5."/>
      <w:lvlJc w:val="left"/>
      <w:pPr>
        <w:ind w:left="6156" w:hanging="360"/>
      </w:pPr>
    </w:lvl>
    <w:lvl w:ilvl="5" w:tplc="FFFFFFFF" w:tentative="1">
      <w:start w:val="1"/>
      <w:numFmt w:val="lowerRoman"/>
      <w:lvlText w:val="%6."/>
      <w:lvlJc w:val="right"/>
      <w:pPr>
        <w:ind w:left="6876" w:hanging="180"/>
      </w:pPr>
    </w:lvl>
    <w:lvl w:ilvl="6" w:tplc="FFFFFFFF" w:tentative="1">
      <w:start w:val="1"/>
      <w:numFmt w:val="decimal"/>
      <w:lvlText w:val="%7."/>
      <w:lvlJc w:val="left"/>
      <w:pPr>
        <w:ind w:left="7596" w:hanging="360"/>
      </w:pPr>
    </w:lvl>
    <w:lvl w:ilvl="7" w:tplc="FFFFFFFF" w:tentative="1">
      <w:start w:val="1"/>
      <w:numFmt w:val="lowerLetter"/>
      <w:lvlText w:val="%8."/>
      <w:lvlJc w:val="left"/>
      <w:pPr>
        <w:ind w:left="8316" w:hanging="360"/>
      </w:pPr>
    </w:lvl>
    <w:lvl w:ilvl="8" w:tplc="FFFFFFFF" w:tentative="1">
      <w:start w:val="1"/>
      <w:numFmt w:val="lowerRoman"/>
      <w:lvlText w:val="%9."/>
      <w:lvlJc w:val="right"/>
      <w:pPr>
        <w:ind w:left="9036"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291E245E"/>
    <w:multiLevelType w:val="hybridMultilevel"/>
    <w:tmpl w:val="DBDC2D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2EB1789C"/>
    <w:multiLevelType w:val="multilevel"/>
    <w:tmpl w:val="21122F9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377F325A"/>
    <w:multiLevelType w:val="hybridMultilevel"/>
    <w:tmpl w:val="CBFC295E"/>
    <w:lvl w:ilvl="0" w:tplc="0809001B">
      <w:start w:val="1"/>
      <w:numFmt w:val="lowerRoman"/>
      <w:lvlText w:val="%1."/>
      <w:lvlJc w:val="right"/>
      <w:pPr>
        <w:ind w:left="3996" w:hanging="360"/>
      </w:pPr>
    </w:lvl>
    <w:lvl w:ilvl="1" w:tplc="08090019" w:tentative="1">
      <w:start w:val="1"/>
      <w:numFmt w:val="lowerLetter"/>
      <w:lvlText w:val="%2."/>
      <w:lvlJc w:val="left"/>
      <w:pPr>
        <w:ind w:left="4716" w:hanging="360"/>
      </w:pPr>
    </w:lvl>
    <w:lvl w:ilvl="2" w:tplc="0809001B" w:tentative="1">
      <w:start w:val="1"/>
      <w:numFmt w:val="lowerRoman"/>
      <w:lvlText w:val="%3."/>
      <w:lvlJc w:val="right"/>
      <w:pPr>
        <w:ind w:left="5436" w:hanging="180"/>
      </w:pPr>
    </w:lvl>
    <w:lvl w:ilvl="3" w:tplc="0809001B">
      <w:start w:val="1"/>
      <w:numFmt w:val="lowerRoman"/>
      <w:lvlText w:val="%4."/>
      <w:lvlJc w:val="right"/>
      <w:pPr>
        <w:ind w:left="6156" w:hanging="360"/>
      </w:pPr>
    </w:lvl>
    <w:lvl w:ilvl="4" w:tplc="08090019" w:tentative="1">
      <w:start w:val="1"/>
      <w:numFmt w:val="lowerLetter"/>
      <w:lvlText w:val="%5."/>
      <w:lvlJc w:val="left"/>
      <w:pPr>
        <w:ind w:left="6876" w:hanging="360"/>
      </w:pPr>
    </w:lvl>
    <w:lvl w:ilvl="5" w:tplc="0809001B" w:tentative="1">
      <w:start w:val="1"/>
      <w:numFmt w:val="lowerRoman"/>
      <w:lvlText w:val="%6."/>
      <w:lvlJc w:val="right"/>
      <w:pPr>
        <w:ind w:left="7596" w:hanging="180"/>
      </w:pPr>
    </w:lvl>
    <w:lvl w:ilvl="6" w:tplc="0809000F" w:tentative="1">
      <w:start w:val="1"/>
      <w:numFmt w:val="decimal"/>
      <w:lvlText w:val="%7."/>
      <w:lvlJc w:val="left"/>
      <w:pPr>
        <w:ind w:left="8316" w:hanging="360"/>
      </w:pPr>
    </w:lvl>
    <w:lvl w:ilvl="7" w:tplc="08090019" w:tentative="1">
      <w:start w:val="1"/>
      <w:numFmt w:val="lowerLetter"/>
      <w:lvlText w:val="%8."/>
      <w:lvlJc w:val="left"/>
      <w:pPr>
        <w:ind w:left="9036" w:hanging="360"/>
      </w:pPr>
    </w:lvl>
    <w:lvl w:ilvl="8" w:tplc="0809001B" w:tentative="1">
      <w:start w:val="1"/>
      <w:numFmt w:val="lowerRoman"/>
      <w:lvlText w:val="%9."/>
      <w:lvlJc w:val="right"/>
      <w:pPr>
        <w:ind w:left="9756" w:hanging="180"/>
      </w:pPr>
    </w:lvl>
  </w:abstractNum>
  <w:abstractNum w:abstractNumId="52" w15:restartNumberingAfterBreak="0">
    <w:nsid w:val="569A199A"/>
    <w:multiLevelType w:val="multilevel"/>
    <w:tmpl w:val="A6DA7E3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3"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4" w15:restartNumberingAfterBreak="0">
    <w:nsid w:val="749C4C1C"/>
    <w:multiLevelType w:val="hybridMultilevel"/>
    <w:tmpl w:val="4C0AA96A"/>
    <w:lvl w:ilvl="0" w:tplc="FFFFFFFF">
      <w:start w:val="1"/>
      <w:numFmt w:val="lowerLetter"/>
      <w:lvlText w:val="(%1)"/>
      <w:lvlJc w:val="left"/>
      <w:pPr>
        <w:ind w:left="3276" w:hanging="360"/>
      </w:pPr>
      <w:rPr>
        <w:rFonts w:ascii="Garamond MT" w:hAnsi="Garamond MT" w:cs="Garamond MT"/>
        <w:sz w:val="24"/>
        <w:szCs w:val="24"/>
      </w:rPr>
    </w:lvl>
    <w:lvl w:ilvl="1" w:tplc="08090019" w:tentative="1">
      <w:start w:val="1"/>
      <w:numFmt w:val="lowerLetter"/>
      <w:lvlText w:val="%2."/>
      <w:lvlJc w:val="left"/>
      <w:pPr>
        <w:ind w:left="3996" w:hanging="360"/>
      </w:pPr>
    </w:lvl>
    <w:lvl w:ilvl="2" w:tplc="0809001B" w:tentative="1">
      <w:start w:val="1"/>
      <w:numFmt w:val="lowerRoman"/>
      <w:lvlText w:val="%3."/>
      <w:lvlJc w:val="right"/>
      <w:pPr>
        <w:ind w:left="4716" w:hanging="180"/>
      </w:pPr>
    </w:lvl>
    <w:lvl w:ilvl="3" w:tplc="0809000F" w:tentative="1">
      <w:start w:val="1"/>
      <w:numFmt w:val="decimal"/>
      <w:lvlText w:val="%4."/>
      <w:lvlJc w:val="left"/>
      <w:pPr>
        <w:ind w:left="5436" w:hanging="360"/>
      </w:pPr>
    </w:lvl>
    <w:lvl w:ilvl="4" w:tplc="08090019" w:tentative="1">
      <w:start w:val="1"/>
      <w:numFmt w:val="lowerLetter"/>
      <w:lvlText w:val="%5."/>
      <w:lvlJc w:val="left"/>
      <w:pPr>
        <w:ind w:left="6156" w:hanging="360"/>
      </w:pPr>
    </w:lvl>
    <w:lvl w:ilvl="5" w:tplc="0809001B" w:tentative="1">
      <w:start w:val="1"/>
      <w:numFmt w:val="lowerRoman"/>
      <w:lvlText w:val="%6."/>
      <w:lvlJc w:val="right"/>
      <w:pPr>
        <w:ind w:left="6876" w:hanging="180"/>
      </w:pPr>
    </w:lvl>
    <w:lvl w:ilvl="6" w:tplc="0809000F" w:tentative="1">
      <w:start w:val="1"/>
      <w:numFmt w:val="decimal"/>
      <w:lvlText w:val="%7."/>
      <w:lvlJc w:val="left"/>
      <w:pPr>
        <w:ind w:left="7596" w:hanging="360"/>
      </w:pPr>
    </w:lvl>
    <w:lvl w:ilvl="7" w:tplc="08090019" w:tentative="1">
      <w:start w:val="1"/>
      <w:numFmt w:val="lowerLetter"/>
      <w:lvlText w:val="%8."/>
      <w:lvlJc w:val="left"/>
      <w:pPr>
        <w:ind w:left="8316" w:hanging="360"/>
      </w:pPr>
    </w:lvl>
    <w:lvl w:ilvl="8" w:tplc="0809001B" w:tentative="1">
      <w:start w:val="1"/>
      <w:numFmt w:val="lowerRoman"/>
      <w:lvlText w:val="%9."/>
      <w:lvlJc w:val="right"/>
      <w:pPr>
        <w:ind w:left="9036" w:hanging="180"/>
      </w:pPr>
    </w:lvl>
  </w:abstractNum>
  <w:abstractNum w:abstractNumId="55"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6"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7"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5"/>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7"/>
  </w:num>
  <w:num w:numId="48" w16cid:durableId="948120924">
    <w:abstractNumId w:val="47"/>
  </w:num>
  <w:num w:numId="49" w16cid:durableId="1688677266">
    <w:abstractNumId w:val="56"/>
  </w:num>
  <w:num w:numId="50" w16cid:durableId="313291205">
    <w:abstractNumId w:val="53"/>
  </w:num>
  <w:num w:numId="51" w16cid:durableId="1702826482">
    <w:abstractNumId w:val="45"/>
  </w:num>
  <w:num w:numId="52" w16cid:durableId="841625001">
    <w:abstractNumId w:val="46"/>
  </w:num>
  <w:num w:numId="53" w16cid:durableId="1409964093">
    <w:abstractNumId w:val="52"/>
  </w:num>
  <w:num w:numId="54" w16cid:durableId="1682319973">
    <w:abstractNumId w:val="48"/>
  </w:num>
  <w:num w:numId="55" w16cid:durableId="1591812646">
    <w:abstractNumId w:val="51"/>
  </w:num>
  <w:num w:numId="56" w16cid:durableId="1608730254">
    <w:abstractNumId w:val="44"/>
  </w:num>
  <w:num w:numId="57" w16cid:durableId="1007252103">
    <w:abstractNumId w:val="54"/>
  </w:num>
  <w:num w:numId="58" w16cid:durableId="1348748415">
    <w:abstractNumId w:val="50"/>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bY/JCZJua4055/bvASuC1X03Ew8iVPtG8vtta8cq95MppqmLLFxxiOrOCTphAwYnTerzYRVL9ToWJeDvtIXHew==" w:salt="Ryclstcts3fq/qGrzUzyLA=="/>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302"/>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407"/>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1031B"/>
    <w:rsid w:val="0071353E"/>
    <w:rsid w:val="00714132"/>
    <w:rsid w:val="00714521"/>
    <w:rsid w:val="00716934"/>
    <w:rsid w:val="0071796A"/>
    <w:rsid w:val="007179B2"/>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2BCD"/>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063"/>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643"/>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32C9"/>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B2BD6"/>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E49"/>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2C1D"/>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63A9"/>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4153"/>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0145"/>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D025F"/>
    <w:rsid w:val="00ED0520"/>
    <w:rsid w:val="00ED732D"/>
    <w:rsid w:val="00EE0723"/>
    <w:rsid w:val="00EE1891"/>
    <w:rsid w:val="00EE22B4"/>
    <w:rsid w:val="00EE3130"/>
    <w:rsid w:val="00EE32A3"/>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77F"/>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0BD5"/>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2.xml><?xml version="1.0" encoding="utf-8"?>
<ds:datastoreItem xmlns:ds="http://schemas.openxmlformats.org/officeDocument/2006/customXml" ds:itemID="{E927FC9C-5623-40E0-8E3F-95D871701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21271</Words>
  <Characters>121247</Characters>
  <Application>Microsoft Office Word</Application>
  <DocSecurity>8</DocSecurity>
  <Lines>1010</Lines>
  <Paragraphs>284</Paragraphs>
  <ScaleCrop>false</ScaleCrop>
  <Company>National Grid</Company>
  <LinksUpToDate>false</LinksUpToDate>
  <CharactersWithSpaces>142234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Milly Lewis</cp:lastModifiedBy>
  <cp:revision>13</cp:revision>
  <cp:lastPrinted>2024-01-19T22:46:00Z</cp:lastPrinted>
  <dcterms:created xsi:type="dcterms:W3CDTF">2024-11-05T14:24:00Z</dcterms:created>
  <dcterms:modified xsi:type="dcterms:W3CDTF">2024-11-08T15:48:00Z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